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CA9" w:rsidRDefault="00485CA9" w:rsidP="00F94580">
      <w:pPr>
        <w:autoSpaceDE w:val="0"/>
        <w:autoSpaceDN w:val="0"/>
        <w:adjustRightInd w:val="0"/>
        <w:spacing w:after="0" w:line="240" w:lineRule="auto"/>
        <w:jc w:val="both"/>
        <w:rPr>
          <w:rFonts w:ascii="Arial Narrow" w:eastAsia="Times New Roman" w:hAnsi="Arial Narrow" w:cs="Arial"/>
          <w:bCs/>
          <w:sz w:val="24"/>
          <w:szCs w:val="24"/>
          <w:lang w:eastAsia="es-MX"/>
        </w:rPr>
      </w:pPr>
    </w:p>
    <w:p w:rsidR="004A1E4E" w:rsidRDefault="00FC20E8" w:rsidP="004A1E4E">
      <w:pPr>
        <w:pStyle w:val="NormalWeb"/>
        <w:jc w:val="both"/>
        <w:rPr>
          <w:ins w:id="0" w:author="Ana Maritza Vega Jauregui" w:date="2011-10-24T18:25:00Z"/>
          <w:rFonts w:ascii="Arial Narrow" w:hAnsi="Arial Narrow"/>
          <w:sz w:val="28"/>
        </w:rPr>
      </w:pPr>
      <w:r w:rsidRPr="00773D9F">
        <w:rPr>
          <w:rFonts w:ascii="Arial Narrow" w:hAnsi="Arial Narrow"/>
          <w:sz w:val="28"/>
        </w:rPr>
        <w:t>CAMPAMENTOS</w:t>
      </w:r>
    </w:p>
    <w:p w:rsidR="004A1E4E" w:rsidRPr="00773D9F" w:rsidRDefault="004A1E4E" w:rsidP="004A1E4E">
      <w:pPr>
        <w:pStyle w:val="NormalWeb"/>
        <w:jc w:val="both"/>
        <w:rPr>
          <w:ins w:id="1" w:author="Ana Maritza Vega Jauregui" w:date="2011-10-24T18:25:00Z"/>
          <w:rFonts w:ascii="Arial Narrow" w:hAnsi="Arial Narrow"/>
          <w:sz w:val="28"/>
        </w:rPr>
      </w:pPr>
    </w:p>
    <w:p w:rsidR="004A1E4E" w:rsidRDefault="004A1E4E" w:rsidP="004A1E4E">
      <w:pPr>
        <w:pStyle w:val="NormalWeb"/>
        <w:jc w:val="both"/>
        <w:rPr>
          <w:ins w:id="2" w:author="Ana Maritza Vega Jauregui" w:date="2011-10-24T18:25:00Z"/>
          <w:rFonts w:ascii="Arial Narrow" w:hAnsi="Arial Narrow"/>
          <w:sz w:val="28"/>
        </w:rPr>
      </w:pPr>
      <w:ins w:id="3" w:author="Ana Maritza Vega Jauregui" w:date="2011-10-24T18:25:00Z">
        <w:r>
          <w:rPr>
            <w:rFonts w:ascii="Arial Narrow" w:hAnsi="Arial Narrow"/>
            <w:sz w:val="28"/>
          </w:rPr>
          <w:t>Karina</w:t>
        </w:r>
      </w:ins>
    </w:p>
    <w:p w:rsidR="004A1E4E" w:rsidRDefault="004A1E4E" w:rsidP="004A1E4E">
      <w:pPr>
        <w:pStyle w:val="NormalWeb"/>
        <w:jc w:val="both"/>
        <w:rPr>
          <w:ins w:id="4" w:author="Ana Maritza Vega Jauregui" w:date="2011-10-24T18:54:00Z"/>
          <w:rFonts w:ascii="Arial Narrow" w:hAnsi="Arial Narrow"/>
          <w:sz w:val="28"/>
        </w:rPr>
      </w:pPr>
      <w:ins w:id="5" w:author="Ana Maritza Vega Jauregui" w:date="2011-10-24T18:25:00Z">
        <w:r>
          <w:rPr>
            <w:rFonts w:ascii="Arial Narrow" w:hAnsi="Arial Narrow"/>
            <w:sz w:val="28"/>
          </w:rPr>
          <w:t xml:space="preserve">Si bien tu trabajo </w:t>
        </w:r>
      </w:ins>
      <w:ins w:id="6" w:author="Ana Maritza Vega Jauregui" w:date="2011-10-24T18:53:00Z">
        <w:r w:rsidR="007900A7">
          <w:rPr>
            <w:rFonts w:ascii="Arial Narrow" w:hAnsi="Arial Narrow"/>
            <w:sz w:val="28"/>
          </w:rPr>
          <w:t xml:space="preserve">debe hacer </w:t>
        </w:r>
      </w:ins>
      <w:ins w:id="7" w:author="Ana Maritza Vega Jauregui" w:date="2011-10-24T18:25:00Z">
        <w:r>
          <w:rPr>
            <w:rFonts w:ascii="Arial Narrow" w:hAnsi="Arial Narrow"/>
            <w:sz w:val="28"/>
          </w:rPr>
          <w:t xml:space="preserve"> énfasis en los campamentos, debes hacer un</w:t>
        </w:r>
      </w:ins>
      <w:ins w:id="8" w:author="Ana Maritza Vega Jauregui" w:date="2011-10-24T18:26:00Z">
        <w:r>
          <w:rPr>
            <w:rFonts w:ascii="Arial Narrow" w:hAnsi="Arial Narrow"/>
            <w:sz w:val="28"/>
          </w:rPr>
          <w:t xml:space="preserve"> apartado inicial sobre la </w:t>
        </w:r>
      </w:ins>
      <w:ins w:id="9" w:author="Ana Maritza Vega Jauregui" w:date="2011-10-24T18:25:00Z">
        <w:r>
          <w:rPr>
            <w:rFonts w:ascii="Arial Narrow" w:hAnsi="Arial Narrow"/>
            <w:sz w:val="28"/>
          </w:rPr>
          <w:t xml:space="preserve"> educaci</w:t>
        </w:r>
      </w:ins>
      <w:ins w:id="10" w:author="Ana Maritza Vega Jauregui" w:date="2011-10-24T18:26:00Z">
        <w:r>
          <w:rPr>
            <w:rFonts w:ascii="Arial Narrow" w:hAnsi="Arial Narrow"/>
            <w:sz w:val="28"/>
          </w:rPr>
          <w:t>ón no formal</w:t>
        </w:r>
      </w:ins>
      <w:ins w:id="11" w:author="Ana Maritza Vega Jauregui" w:date="2011-10-24T18:54:00Z">
        <w:r w:rsidR="007900A7">
          <w:rPr>
            <w:rFonts w:ascii="Arial Narrow" w:hAnsi="Arial Narrow"/>
            <w:sz w:val="28"/>
          </w:rPr>
          <w:t>, es por eso que debes cuidar el orden de presentaión de los temas. No veo citas por lo que me hace pensar que las deiniciones son tuyas, es asi?</w:t>
        </w:r>
      </w:ins>
    </w:p>
    <w:p w:rsidR="007900A7" w:rsidRDefault="007900A7" w:rsidP="004A1E4E">
      <w:pPr>
        <w:pStyle w:val="NormalWeb"/>
        <w:jc w:val="both"/>
        <w:rPr>
          <w:ins w:id="12" w:author="Ana Maritza Vega Jauregui" w:date="2011-10-24T18:56:00Z"/>
          <w:rFonts w:ascii="Arial Narrow" w:hAnsi="Arial Narrow"/>
          <w:sz w:val="28"/>
        </w:rPr>
      </w:pPr>
      <w:ins w:id="13" w:author="Ana Maritza Vega Jauregui" w:date="2011-10-24T18:54:00Z">
        <w:r>
          <w:rPr>
            <w:rFonts w:ascii="Arial Narrow" w:hAnsi="Arial Narrow"/>
            <w:sz w:val="28"/>
          </w:rPr>
          <w:t xml:space="preserve">No </w:t>
        </w:r>
      </w:ins>
      <w:ins w:id="14" w:author="Ana Maritza Vega Jauregui" w:date="2011-10-24T18:55:00Z">
        <w:r>
          <w:rPr>
            <w:rFonts w:ascii="Arial Narrow" w:hAnsi="Arial Narrow"/>
            <w:sz w:val="28"/>
          </w:rPr>
          <w:t>es necesario mencionar los procesos para realizar el campamento, ya que no pretendemos hacer uno, solo si describiras la función del psic</w:t>
        </w:r>
      </w:ins>
      <w:ins w:id="15" w:author="Ana Maritza Vega Jauregui" w:date="2011-10-24T18:56:00Z">
        <w:r>
          <w:rPr>
            <w:rFonts w:ascii="Arial Narrow" w:hAnsi="Arial Narrow"/>
            <w:sz w:val="28"/>
          </w:rPr>
          <w:t xml:space="preserve">´logo en cada una de las fases. </w:t>
        </w:r>
      </w:ins>
    </w:p>
    <w:p w:rsidR="007900A7" w:rsidRDefault="007900A7" w:rsidP="004A1E4E">
      <w:pPr>
        <w:pStyle w:val="NormalWeb"/>
        <w:jc w:val="both"/>
        <w:rPr>
          <w:ins w:id="16" w:author="Ana Maritza Vega Jauregui" w:date="2011-10-24T18:25:00Z"/>
          <w:rFonts w:ascii="Arial Narrow" w:hAnsi="Arial Narrow"/>
          <w:sz w:val="28"/>
        </w:rPr>
      </w:pPr>
      <w:ins w:id="17" w:author="Ana Maritza Vega Jauregui" w:date="2011-10-24T18:56:00Z">
        <w:r>
          <w:rPr>
            <w:rFonts w:ascii="Arial Narrow" w:hAnsi="Arial Narrow"/>
            <w:sz w:val="28"/>
          </w:rPr>
          <w:t xml:space="preserve">Necesitas la referencia de un libre en físico, puedes consultar la bilbioteca del CUCS o la del CUCEI </w:t>
        </w:r>
      </w:ins>
      <w:bookmarkStart w:id="18" w:name="_GoBack"/>
      <w:bookmarkEnd w:id="18"/>
    </w:p>
    <w:p w:rsidR="004A1E4E" w:rsidRPr="00773D9F" w:rsidRDefault="004A1E4E" w:rsidP="004A1E4E">
      <w:pPr>
        <w:pStyle w:val="NormalWeb"/>
        <w:jc w:val="center"/>
        <w:rPr>
          <w:rFonts w:ascii="Arial Narrow" w:hAnsi="Arial Narrow"/>
          <w:i/>
          <w:sz w:val="32"/>
        </w:rPr>
      </w:pPr>
      <w:r>
        <w:rPr>
          <w:rFonts w:ascii="Arial Narrow" w:hAnsi="Arial Narrow"/>
          <w:sz w:val="28"/>
        </w:rPr>
        <w:t xml:space="preserve"> </w:t>
      </w:r>
      <w:moveToRangeStart w:id="19" w:author="Ana Maritza Vega Jauregui" w:date="2011-10-24T18:30:00Z" w:name="move307244383"/>
      <w:commentRangeStart w:id="20"/>
      <w:moveTo w:id="21" w:author="Ana Maritza Vega Jauregui" w:date="2011-10-24T18:30:00Z">
        <w:r w:rsidRPr="00773D9F">
          <w:rPr>
            <w:rFonts w:ascii="Arial Narrow" w:hAnsi="Arial Narrow"/>
            <w:i/>
            <w:sz w:val="32"/>
          </w:rPr>
          <w:t>En este trabajo definiré y presentare de forma breve los tipos de educación, tomando la “educación no formal”  desarrollare el tema “CAMPAMENTOS” definiré su concepto general, mencionare de forma breve los tipos y aplicaciones de cada uno, me enfocare en los campamentos educativos, sus objetivos, característica, estructura, su desarrollo y su aplicación</w:t>
        </w:r>
      </w:moveTo>
      <w:commentRangeEnd w:id="20"/>
      <w:ins w:id="22" w:author="Ana Maritza Vega Jauregui" w:date="2011-10-24T18:37:00Z">
        <w:r w:rsidR="00102502">
          <w:rPr>
            <w:rFonts w:ascii="Arial Narrow" w:hAnsi="Arial Narrow"/>
            <w:i/>
            <w:sz w:val="32"/>
          </w:rPr>
          <w:t>, además de identificar la pertinencia de la participación del psicólo.</w:t>
        </w:r>
      </w:ins>
      <w:r>
        <w:rPr>
          <w:rStyle w:val="Refdecomentario"/>
          <w:rFonts w:asciiTheme="minorHAnsi" w:eastAsiaTheme="minorHAnsi" w:hAnsiTheme="minorHAnsi" w:cstheme="minorBidi"/>
          <w:lang w:eastAsia="en-US"/>
        </w:rPr>
        <w:commentReference w:id="20"/>
      </w:r>
    </w:p>
    <w:moveToRangeEnd w:id="19"/>
    <w:p w:rsidR="004A1E4E" w:rsidRDefault="004A1E4E" w:rsidP="004A1E4E">
      <w:pPr>
        <w:pStyle w:val="NormalWeb"/>
        <w:jc w:val="both"/>
        <w:rPr>
          <w:rFonts w:ascii="Arial Narrow" w:hAnsi="Arial Narrow"/>
          <w:sz w:val="28"/>
        </w:rPr>
      </w:pPr>
    </w:p>
    <w:p w:rsidR="004A1E4E" w:rsidRDefault="004A1E4E" w:rsidP="00FC20E8">
      <w:pPr>
        <w:pStyle w:val="NormalWeb"/>
        <w:jc w:val="both"/>
        <w:rPr>
          <w:rFonts w:ascii="Arial Narrow" w:hAnsi="Arial Narrow"/>
          <w:sz w:val="28"/>
        </w:rPr>
      </w:pPr>
    </w:p>
    <w:p w:rsidR="00FC20E8" w:rsidRPr="00773D9F" w:rsidRDefault="00FC20E8" w:rsidP="00FC20E8">
      <w:pPr>
        <w:pStyle w:val="NormalWeb"/>
        <w:jc w:val="both"/>
        <w:rPr>
          <w:rFonts w:ascii="Arial Narrow" w:hAnsi="Arial Narrow"/>
          <w:sz w:val="28"/>
        </w:rPr>
      </w:pPr>
      <w:commentRangeStart w:id="23"/>
      <w:r w:rsidRPr="00773D9F">
        <w:rPr>
          <w:rFonts w:ascii="Arial Narrow" w:hAnsi="Arial Narrow"/>
          <w:sz w:val="28"/>
        </w:rPr>
        <w:t xml:space="preserve">Un campamento es una actividad de convivencia al aire libre orientada con fines educativos y de </w:t>
      </w:r>
      <w:r w:rsidRPr="00773D9F">
        <w:rPr>
          <w:rStyle w:val="Textoennegrita"/>
          <w:rFonts w:ascii="Arial Narrow" w:hAnsi="Arial Narrow"/>
          <w:b w:val="0"/>
          <w:iCs/>
          <w:sz w:val="28"/>
        </w:rPr>
        <w:t>formación de la persona</w:t>
      </w:r>
      <w:r w:rsidRPr="00773D9F">
        <w:rPr>
          <w:rFonts w:ascii="Arial Narrow" w:hAnsi="Arial Narrow"/>
          <w:b/>
          <w:sz w:val="28"/>
        </w:rPr>
        <w:t>.</w:t>
      </w:r>
      <w:r w:rsidRPr="00773D9F">
        <w:rPr>
          <w:rFonts w:ascii="Arial Narrow" w:hAnsi="Arial Narrow"/>
          <w:sz w:val="28"/>
        </w:rPr>
        <w:t xml:space="preserve"> Va más allá que las actividades de aventura o visitas a lugares naturales. Responde, entre otras cosas, al concepto de educación permanente como una necesidad en todas las edades y etapas de la vida.</w:t>
      </w:r>
      <w:commentRangeEnd w:id="23"/>
      <w:r w:rsidR="004A1E4E">
        <w:rPr>
          <w:rStyle w:val="Refdecomentario"/>
          <w:rFonts w:asciiTheme="minorHAnsi" w:eastAsiaTheme="minorHAnsi" w:hAnsiTheme="minorHAnsi" w:cstheme="minorBidi"/>
          <w:lang w:eastAsia="en-US"/>
        </w:rPr>
        <w:commentReference w:id="23"/>
      </w:r>
    </w:p>
    <w:p w:rsidR="00FC20E8" w:rsidRPr="00773D9F" w:rsidRDefault="00FC20E8" w:rsidP="00FC20E8">
      <w:pPr>
        <w:pStyle w:val="NormalWeb"/>
        <w:jc w:val="both"/>
        <w:rPr>
          <w:rFonts w:ascii="Arial Narrow" w:hAnsi="Arial Narrow"/>
          <w:sz w:val="28"/>
        </w:rPr>
      </w:pPr>
      <w:r w:rsidRPr="00773D9F">
        <w:rPr>
          <w:rFonts w:ascii="Arial Narrow" w:hAnsi="Arial Narrow"/>
          <w:sz w:val="28"/>
        </w:rPr>
        <w:t xml:space="preserve">Mediante juegos y dinámicas de </w:t>
      </w:r>
      <w:commentRangeStart w:id="24"/>
      <w:r w:rsidRPr="00773D9F">
        <w:rPr>
          <w:rFonts w:ascii="Arial Narrow" w:hAnsi="Arial Narrow"/>
          <w:sz w:val="28"/>
        </w:rPr>
        <w:t>grupo, fogones, juegos nocturnos y de interpretación ambiental, se busca el crecimiento de todos los que participan en la actividad, sean estos acampantes, profesores o maestros.</w:t>
      </w:r>
      <w:commentRangeEnd w:id="24"/>
      <w:r w:rsidR="004A1E4E">
        <w:rPr>
          <w:rStyle w:val="Refdecomentario"/>
          <w:rFonts w:asciiTheme="minorHAnsi" w:eastAsiaTheme="minorHAnsi" w:hAnsiTheme="minorHAnsi" w:cstheme="minorBidi"/>
          <w:lang w:eastAsia="en-US"/>
        </w:rPr>
        <w:commentReference w:id="24"/>
      </w:r>
    </w:p>
    <w:p w:rsidR="00FC20E8" w:rsidRPr="00773D9F" w:rsidRDefault="00FC20E8" w:rsidP="00FC20E8">
      <w:pPr>
        <w:pStyle w:val="NormalWeb"/>
        <w:jc w:val="both"/>
        <w:rPr>
          <w:rFonts w:ascii="Arial Narrow" w:hAnsi="Arial Narrow"/>
          <w:sz w:val="28"/>
        </w:rPr>
      </w:pPr>
      <w:r w:rsidRPr="00773D9F">
        <w:rPr>
          <w:rFonts w:ascii="Arial Narrow" w:hAnsi="Arial Narrow"/>
          <w:sz w:val="28"/>
        </w:rPr>
        <w:lastRenderedPageBreak/>
        <w:t xml:space="preserve">Las actividades campamentiles contribuyen al desarrollo de la personalidad equilibrada, permitiendo cultivar valores con un propósito educativo, viviendo democráticamente, con una relación activa entre el educador y el educando en el marco de una experiencia total en contacto con la naturaleza. El </w:t>
      </w:r>
      <w:r w:rsidR="003755E3" w:rsidRPr="00773D9F">
        <w:rPr>
          <w:rFonts w:ascii="Arial Narrow" w:hAnsi="Arial Narrow"/>
          <w:sz w:val="28"/>
        </w:rPr>
        <w:t>acampante</w:t>
      </w:r>
      <w:del w:id="25" w:author="Ana Maritza Vega Jauregui" w:date="2011-10-24T18:29:00Z">
        <w:r w:rsidR="003755E3" w:rsidRPr="00773D9F" w:rsidDel="004A1E4E">
          <w:rPr>
            <w:rFonts w:ascii="Arial Narrow" w:hAnsi="Arial Narrow"/>
            <w:sz w:val="28"/>
          </w:rPr>
          <w:delText>s</w:delText>
        </w:r>
      </w:del>
      <w:r w:rsidRPr="00773D9F">
        <w:rPr>
          <w:rFonts w:ascii="Arial Narrow" w:hAnsi="Arial Narrow"/>
          <w:sz w:val="28"/>
        </w:rPr>
        <w:t xml:space="preserve"> encuentra la posibilidad de aprender, de trabajar en equipo, asumiendo responsabilidades, solucionando problemas, aceptando las decisiones que la mayoría toma sin sentirse derrotado.</w:t>
      </w:r>
    </w:p>
    <w:p w:rsidR="003755E3" w:rsidRPr="00773D9F" w:rsidDel="004A1E4E" w:rsidRDefault="003755E3" w:rsidP="00D12389">
      <w:pPr>
        <w:pStyle w:val="NormalWeb"/>
        <w:jc w:val="center"/>
        <w:rPr>
          <w:rFonts w:ascii="Arial Narrow" w:hAnsi="Arial Narrow"/>
          <w:i/>
          <w:sz w:val="32"/>
        </w:rPr>
      </w:pPr>
      <w:moveFromRangeStart w:id="26" w:author="Ana Maritza Vega Jauregui" w:date="2011-10-24T18:30:00Z" w:name="move307244383"/>
      <w:moveFrom w:id="27" w:author="Ana Maritza Vega Jauregui" w:date="2011-10-24T18:30:00Z">
        <w:r w:rsidRPr="00773D9F" w:rsidDel="004A1E4E">
          <w:rPr>
            <w:rFonts w:ascii="Arial Narrow" w:hAnsi="Arial Narrow"/>
            <w:i/>
            <w:sz w:val="32"/>
          </w:rPr>
          <w:t>En este trabajo definiré y presentare de forma breve los tipos de educación, tomando la “educación no formal”  desarrollare el tema “CAMPAMENTOS” definiré su concepto general, mencionare de forma breve los tipos y aplicaciones de cada uno, me enfocare en los campamentos educativos, sus objetivos, característica, estructura, su desarrollo y su aplicación</w:t>
        </w:r>
      </w:moveFrom>
    </w:p>
    <w:moveFromRangeEnd w:id="26"/>
    <w:p w:rsidR="004D3080" w:rsidRPr="00773D9F" w:rsidRDefault="004D3080" w:rsidP="00FC20E8">
      <w:pPr>
        <w:pStyle w:val="NormalWeb"/>
        <w:rPr>
          <w:rFonts w:ascii="Arial Narrow" w:hAnsi="Arial Narrow"/>
          <w:sz w:val="32"/>
          <w:u w:val="single"/>
        </w:rPr>
      </w:pPr>
      <w:r w:rsidRPr="00773D9F">
        <w:rPr>
          <w:rFonts w:ascii="Arial Narrow" w:hAnsi="Arial Narrow"/>
          <w:sz w:val="32"/>
          <w:u w:val="single"/>
        </w:rPr>
        <w:t xml:space="preserve">DIMENCIONES DE LA EDUCACION </w:t>
      </w:r>
    </w:p>
    <w:p w:rsidR="004D3080" w:rsidRPr="00773D9F" w:rsidRDefault="004D3080" w:rsidP="004D3080">
      <w:pPr>
        <w:pStyle w:val="NormalWeb"/>
        <w:jc w:val="both"/>
        <w:rPr>
          <w:sz w:val="28"/>
          <w:lang w:val="es-ES"/>
        </w:rPr>
      </w:pPr>
      <w:r w:rsidRPr="00773D9F">
        <w:rPr>
          <w:sz w:val="28"/>
          <w:lang w:val="es-ES"/>
        </w:rPr>
        <w:t xml:space="preserve">Existen 3 tipos de educación (Formal, No formal e Informal) las </w:t>
      </w:r>
      <w:r w:rsidR="003755E3" w:rsidRPr="00773D9F">
        <w:rPr>
          <w:sz w:val="28"/>
          <w:lang w:val="es-ES"/>
        </w:rPr>
        <w:t>características</w:t>
      </w:r>
      <w:r w:rsidRPr="00773D9F">
        <w:rPr>
          <w:sz w:val="28"/>
          <w:lang w:val="es-ES"/>
        </w:rPr>
        <w:t xml:space="preserve"> generales que diferencian a cada un</w:t>
      </w:r>
      <w:ins w:id="28" w:author="Ana Maritza Vega Jauregui" w:date="2011-10-24T18:32:00Z">
        <w:r w:rsidR="004A1E4E">
          <w:rPr>
            <w:sz w:val="28"/>
            <w:lang w:val="es-ES"/>
          </w:rPr>
          <w:t>a</w:t>
        </w:r>
      </w:ins>
      <w:del w:id="29" w:author="Ana Maritza Vega Jauregui" w:date="2011-10-24T18:32:00Z">
        <w:r w:rsidRPr="00773D9F" w:rsidDel="004A1E4E">
          <w:rPr>
            <w:sz w:val="28"/>
            <w:lang w:val="es-ES"/>
          </w:rPr>
          <w:delText>o</w:delText>
        </w:r>
      </w:del>
      <w:r w:rsidRPr="00773D9F">
        <w:rPr>
          <w:sz w:val="28"/>
          <w:lang w:val="es-ES"/>
        </w:rPr>
        <w:t xml:space="preserve"> de ell</w:t>
      </w:r>
      <w:ins w:id="30" w:author="Ana Maritza Vega Jauregui" w:date="2011-10-24T18:32:00Z">
        <w:r w:rsidR="004A1E4E">
          <w:rPr>
            <w:sz w:val="28"/>
            <w:lang w:val="es-ES"/>
          </w:rPr>
          <w:t>a</w:t>
        </w:r>
      </w:ins>
      <w:del w:id="31" w:author="Ana Maritza Vega Jauregui" w:date="2011-10-24T18:32:00Z">
        <w:r w:rsidRPr="00773D9F" w:rsidDel="004A1E4E">
          <w:rPr>
            <w:sz w:val="28"/>
            <w:lang w:val="es-ES"/>
          </w:rPr>
          <w:delText>o</w:delText>
        </w:r>
      </w:del>
      <w:r w:rsidRPr="00773D9F">
        <w:rPr>
          <w:sz w:val="28"/>
          <w:lang w:val="es-ES"/>
        </w:rPr>
        <w:t>s son los siguientes:</w:t>
      </w:r>
    </w:p>
    <w:p w:rsidR="004D3080" w:rsidRPr="00773D9F" w:rsidRDefault="004D3080" w:rsidP="004D3080">
      <w:pPr>
        <w:pStyle w:val="NormalWeb"/>
        <w:jc w:val="both"/>
        <w:rPr>
          <w:sz w:val="28"/>
          <w:lang w:val="es-ES"/>
        </w:rPr>
      </w:pPr>
      <w:r w:rsidRPr="00773D9F">
        <w:rPr>
          <w:sz w:val="28"/>
          <w:lang w:val="es-ES"/>
        </w:rPr>
        <w:t xml:space="preserve">La primera es impartida en escuelas, colegios e instituciones de formación, por su parte la segunda surge a partir de grupos u organizaciones comunitarias, y por </w:t>
      </w:r>
      <w:r w:rsidR="003755E3" w:rsidRPr="00773D9F">
        <w:rPr>
          <w:sz w:val="28"/>
          <w:lang w:val="es-ES"/>
        </w:rPr>
        <w:t>último</w:t>
      </w:r>
      <w:r w:rsidRPr="00773D9F">
        <w:rPr>
          <w:sz w:val="28"/>
          <w:lang w:val="es-ES"/>
        </w:rPr>
        <w:t xml:space="preserve"> la tercera cubre todo lo demás; es decir la interacción del individuo con el ambiente, con la familia, amigos, </w:t>
      </w:r>
      <w:r w:rsidR="003755E3" w:rsidRPr="00773D9F">
        <w:rPr>
          <w:sz w:val="28"/>
          <w:lang w:val="es-ES"/>
        </w:rPr>
        <w:t>etc.</w:t>
      </w:r>
    </w:p>
    <w:p w:rsidR="004D3080" w:rsidRPr="00773D9F" w:rsidRDefault="004D3080" w:rsidP="004D3080">
      <w:pPr>
        <w:pStyle w:val="NormalWeb"/>
        <w:jc w:val="both"/>
        <w:rPr>
          <w:sz w:val="28"/>
          <w:lang w:val="es-ES"/>
        </w:rPr>
      </w:pPr>
      <w:commentRangeStart w:id="32"/>
      <w:r w:rsidRPr="00773D9F">
        <w:rPr>
          <w:rStyle w:val="Textoennegrita"/>
          <w:sz w:val="28"/>
          <w:lang w:val="es-ES"/>
        </w:rPr>
        <w:t>Educación Formal:</w:t>
      </w:r>
      <w:r w:rsidR="003755E3" w:rsidRPr="00773D9F">
        <w:rPr>
          <w:rStyle w:val="Textoennegrita"/>
          <w:sz w:val="28"/>
          <w:lang w:val="es-ES"/>
        </w:rPr>
        <w:t xml:space="preserve"> </w:t>
      </w:r>
      <w:r w:rsidR="003755E3" w:rsidRPr="00773D9F">
        <w:rPr>
          <w:rStyle w:val="Textoennegrita"/>
          <w:b w:val="0"/>
          <w:sz w:val="28"/>
          <w:lang w:val="es-ES"/>
        </w:rPr>
        <w:t>Es un tipo</w:t>
      </w:r>
      <w:r w:rsidRPr="00773D9F">
        <w:rPr>
          <w:sz w:val="28"/>
          <w:lang w:val="es-ES"/>
        </w:rPr>
        <w:t xml:space="preserve"> aprendizaje ofrecido normalmente por un centro de educación o formación, con carácter estructurado</w:t>
      </w:r>
      <w:del w:id="33" w:author="Ana Maritza Vega Jauregui" w:date="2011-10-24T18:34:00Z">
        <w:r w:rsidRPr="00773D9F" w:rsidDel="004A1E4E">
          <w:rPr>
            <w:sz w:val="28"/>
            <w:lang w:val="es-ES"/>
          </w:rPr>
          <w:delText>)</w:delText>
        </w:r>
      </w:del>
      <w:r w:rsidRPr="00773D9F">
        <w:rPr>
          <w:sz w:val="28"/>
          <w:lang w:val="es-ES"/>
        </w:rPr>
        <w:t xml:space="preserve"> y que concluye con una certificación. El aprendizaje formal es intencional desde la perspectiva del alumno.</w:t>
      </w:r>
      <w:commentRangeEnd w:id="32"/>
      <w:r w:rsidR="004A1E4E">
        <w:rPr>
          <w:rStyle w:val="Refdecomentario"/>
          <w:rFonts w:asciiTheme="minorHAnsi" w:eastAsiaTheme="minorHAnsi" w:hAnsiTheme="minorHAnsi" w:cstheme="minorBidi"/>
          <w:lang w:eastAsia="en-US"/>
        </w:rPr>
        <w:commentReference w:id="32"/>
      </w:r>
    </w:p>
    <w:p w:rsidR="004D3080" w:rsidRPr="00773D9F" w:rsidRDefault="004D3080" w:rsidP="004D3080">
      <w:pPr>
        <w:pStyle w:val="NormalWeb"/>
        <w:jc w:val="both"/>
        <w:rPr>
          <w:sz w:val="28"/>
          <w:lang w:val="es-ES"/>
        </w:rPr>
      </w:pPr>
      <w:r w:rsidRPr="00773D9F">
        <w:rPr>
          <w:rStyle w:val="Textoennegrita"/>
          <w:sz w:val="28"/>
          <w:lang w:val="es-ES"/>
        </w:rPr>
        <w:t>Educación Informal:</w:t>
      </w:r>
      <w:r w:rsidRPr="00773D9F">
        <w:rPr>
          <w:sz w:val="28"/>
          <w:lang w:val="es-ES"/>
        </w:rPr>
        <w:t xml:space="preserve"> aprendizaje que se obtiene en las actividades de la vida cotidiana relacionadas con el </w:t>
      </w:r>
      <w:r w:rsidR="003755E3" w:rsidRPr="00773D9F">
        <w:rPr>
          <w:sz w:val="28"/>
          <w:lang w:val="es-ES"/>
        </w:rPr>
        <w:t>trabajo,</w:t>
      </w:r>
      <w:r w:rsidRPr="00773D9F">
        <w:rPr>
          <w:sz w:val="28"/>
          <w:lang w:val="es-ES"/>
        </w:rPr>
        <w:t xml:space="preserve"> la familia o</w:t>
      </w:r>
      <w:r w:rsidR="003755E3" w:rsidRPr="00773D9F">
        <w:rPr>
          <w:sz w:val="28"/>
          <w:lang w:val="es-ES"/>
        </w:rPr>
        <w:t xml:space="preserve"> el ocio. No está estructurado </w:t>
      </w:r>
      <w:r w:rsidRPr="00773D9F">
        <w:rPr>
          <w:sz w:val="28"/>
          <w:lang w:val="es-ES"/>
        </w:rPr>
        <w:t>en objetivos d</w:t>
      </w:r>
      <w:r w:rsidR="003755E3" w:rsidRPr="00773D9F">
        <w:rPr>
          <w:sz w:val="28"/>
          <w:lang w:val="es-ES"/>
        </w:rPr>
        <w:t>idácticos, duración ni soporte</w:t>
      </w:r>
      <w:del w:id="34" w:author="Ana Maritza Vega Jauregui" w:date="2011-10-24T18:34:00Z">
        <w:r w:rsidR="003755E3" w:rsidRPr="00773D9F" w:rsidDel="00102502">
          <w:rPr>
            <w:sz w:val="28"/>
            <w:lang w:val="es-ES"/>
          </w:rPr>
          <w:delText>)</w:delText>
        </w:r>
      </w:del>
      <w:r w:rsidRPr="00773D9F">
        <w:rPr>
          <w:sz w:val="28"/>
          <w:lang w:val="es-ES"/>
        </w:rPr>
        <w:t xml:space="preserve">y normalmente no conduce a una certificación. El aprendizaje informal puede ser intencional pero, en la </w:t>
      </w:r>
      <w:r w:rsidR="003755E3" w:rsidRPr="00773D9F">
        <w:rPr>
          <w:sz w:val="28"/>
          <w:lang w:val="es-ES"/>
        </w:rPr>
        <w:t>mayoría de los casos, no lo es</w:t>
      </w:r>
      <w:ins w:id="35" w:author="Ana Maritza Vega Jauregui" w:date="2011-10-24T18:35:00Z">
        <w:r w:rsidR="00102502">
          <w:rPr>
            <w:sz w:val="28"/>
            <w:lang w:val="es-ES"/>
          </w:rPr>
          <w:t>,</w:t>
        </w:r>
      </w:ins>
      <w:r w:rsidR="003755E3" w:rsidRPr="00773D9F">
        <w:rPr>
          <w:sz w:val="28"/>
          <w:lang w:val="es-ES"/>
        </w:rPr>
        <w:t xml:space="preserve"> </w:t>
      </w:r>
      <w:r w:rsidRPr="00773D9F">
        <w:rPr>
          <w:sz w:val="28"/>
          <w:lang w:val="es-ES"/>
        </w:rPr>
        <w:t>e</w:t>
      </w:r>
      <w:r w:rsidR="003755E3" w:rsidRPr="00773D9F">
        <w:rPr>
          <w:sz w:val="28"/>
          <w:lang w:val="es-ES"/>
        </w:rPr>
        <w:t>s fortuito o aleatorio</w:t>
      </w:r>
      <w:r w:rsidRPr="00773D9F">
        <w:rPr>
          <w:sz w:val="28"/>
          <w:lang w:val="es-ES"/>
        </w:rPr>
        <w:t>.</w:t>
      </w:r>
    </w:p>
    <w:p w:rsidR="003755E3" w:rsidRPr="00773D9F" w:rsidRDefault="003755E3" w:rsidP="004D3080">
      <w:pPr>
        <w:pStyle w:val="NormalWeb"/>
        <w:jc w:val="both"/>
        <w:rPr>
          <w:rStyle w:val="Textoennegrita"/>
          <w:sz w:val="28"/>
          <w:lang w:val="es-ES"/>
        </w:rPr>
      </w:pPr>
    </w:p>
    <w:p w:rsidR="004D3080" w:rsidRPr="00773D9F" w:rsidRDefault="004D3080" w:rsidP="004D3080">
      <w:pPr>
        <w:pStyle w:val="NormalWeb"/>
        <w:jc w:val="both"/>
        <w:rPr>
          <w:sz w:val="28"/>
          <w:lang w:val="es-ES"/>
        </w:rPr>
      </w:pPr>
      <w:r w:rsidRPr="00773D9F">
        <w:rPr>
          <w:rStyle w:val="Textoennegrita"/>
          <w:sz w:val="28"/>
          <w:lang w:val="es-ES"/>
        </w:rPr>
        <w:t>Educación No Formal:</w:t>
      </w:r>
      <w:r w:rsidRPr="00773D9F">
        <w:rPr>
          <w:sz w:val="28"/>
          <w:lang w:val="es-ES"/>
        </w:rPr>
        <w:t xml:space="preserve"> aprendizaje que </w:t>
      </w:r>
      <w:commentRangeStart w:id="36"/>
      <w:r w:rsidRPr="00773D9F">
        <w:rPr>
          <w:sz w:val="28"/>
          <w:lang w:val="es-ES"/>
        </w:rPr>
        <w:t>no es ofrecido</w:t>
      </w:r>
      <w:commentRangeEnd w:id="36"/>
      <w:r w:rsidR="00102502">
        <w:rPr>
          <w:rStyle w:val="Refdecomentario"/>
          <w:rFonts w:asciiTheme="minorHAnsi" w:eastAsiaTheme="minorHAnsi" w:hAnsiTheme="minorHAnsi" w:cstheme="minorBidi"/>
          <w:lang w:eastAsia="en-US"/>
        </w:rPr>
        <w:commentReference w:id="36"/>
      </w:r>
      <w:r w:rsidRPr="00773D9F">
        <w:rPr>
          <w:sz w:val="28"/>
          <w:lang w:val="es-ES"/>
        </w:rPr>
        <w:t xml:space="preserve"> por un centro de educación o formación y normalmente no conduce a una certificación. No </w:t>
      </w:r>
      <w:r w:rsidRPr="00773D9F">
        <w:rPr>
          <w:sz w:val="28"/>
          <w:lang w:val="es-ES"/>
        </w:rPr>
        <w:lastRenderedPageBreak/>
        <w:t>obstant</w:t>
      </w:r>
      <w:r w:rsidR="003755E3" w:rsidRPr="00773D9F">
        <w:rPr>
          <w:sz w:val="28"/>
          <w:lang w:val="es-ES"/>
        </w:rPr>
        <w:t xml:space="preserve">e, tiene carácter estructurado </w:t>
      </w:r>
      <w:r w:rsidRPr="00773D9F">
        <w:rPr>
          <w:sz w:val="28"/>
          <w:lang w:val="es-ES"/>
        </w:rPr>
        <w:t>en objetivos</w:t>
      </w:r>
      <w:r w:rsidR="003755E3" w:rsidRPr="00773D9F">
        <w:rPr>
          <w:sz w:val="28"/>
          <w:lang w:val="es-ES"/>
        </w:rPr>
        <w:t xml:space="preserve"> didácticos, duración o soporte</w:t>
      </w:r>
      <w:r w:rsidRPr="00773D9F">
        <w:rPr>
          <w:sz w:val="28"/>
          <w:lang w:val="es-ES"/>
        </w:rPr>
        <w:t>. El aprendizaje no formal es intencional desde la perspectiva del alumno.</w:t>
      </w:r>
    </w:p>
    <w:p w:rsidR="007121C9" w:rsidRPr="00773D9F" w:rsidRDefault="007121C9" w:rsidP="00D12389">
      <w:pPr>
        <w:pStyle w:val="NormalWeb"/>
        <w:jc w:val="center"/>
        <w:rPr>
          <w:rFonts w:ascii="Arial Narrow" w:hAnsi="Arial Narrow"/>
          <w:sz w:val="32"/>
          <w:lang w:val="es-ES"/>
        </w:rPr>
      </w:pPr>
      <w:r w:rsidRPr="00773D9F">
        <w:rPr>
          <w:rFonts w:ascii="Arial Narrow" w:hAnsi="Arial Narrow"/>
          <w:sz w:val="32"/>
          <w:lang w:val="es-ES"/>
        </w:rPr>
        <w:t>El papel del psicólogo en la educación no formal puede variar ya que en una actividad de las incluida en este tipo de educación, un psicólogo puede fungir como organizador objetivo, como manejador del grupo, puede implementar técnicas fundamentadas en su conocimiento que ayuden al grupo a lograr los objetivos de la actividad a realizar, el psicólogo educativo se muestra como un ente activo y líder del grupo, lo dirige y le provoca un compromiso en cada una de las actividades, de la misma manera puede identificar a algún sujeto que tenga problemática al realizar alguna actividad e intervenir para que no se pierda el objetivo</w:t>
      </w:r>
    </w:p>
    <w:p w:rsidR="003755E3" w:rsidRPr="00773D9F" w:rsidRDefault="003755E3" w:rsidP="004D3080">
      <w:pPr>
        <w:pStyle w:val="NormalWeb"/>
        <w:jc w:val="center"/>
        <w:rPr>
          <w:i/>
          <w:sz w:val="28"/>
          <w:lang w:val="es-ES"/>
        </w:rPr>
      </w:pPr>
    </w:p>
    <w:p w:rsidR="004D3080" w:rsidRPr="00773D9F" w:rsidRDefault="004D3080" w:rsidP="004D3080">
      <w:pPr>
        <w:pStyle w:val="NormalWeb"/>
        <w:jc w:val="center"/>
        <w:rPr>
          <w:rFonts w:ascii="Arial Narrow" w:hAnsi="Arial Narrow"/>
          <w:sz w:val="32"/>
          <w:u w:val="single"/>
          <w:lang w:val="es-ES"/>
        </w:rPr>
      </w:pPr>
      <w:r w:rsidRPr="00773D9F">
        <w:rPr>
          <w:rFonts w:ascii="Arial Narrow" w:hAnsi="Arial Narrow"/>
          <w:sz w:val="32"/>
          <w:u w:val="single"/>
          <w:lang w:val="es-ES"/>
        </w:rPr>
        <w:t>En este tipo de educación</w:t>
      </w:r>
      <w:r w:rsidR="007121C9" w:rsidRPr="00773D9F">
        <w:rPr>
          <w:rFonts w:ascii="Arial Narrow" w:hAnsi="Arial Narrow"/>
          <w:sz w:val="32"/>
          <w:u w:val="single"/>
          <w:lang w:val="es-ES"/>
        </w:rPr>
        <w:t xml:space="preserve"> un ejemplo práctico serían </w:t>
      </w:r>
      <w:r w:rsidRPr="00773D9F">
        <w:rPr>
          <w:rFonts w:ascii="Arial Narrow" w:hAnsi="Arial Narrow"/>
          <w:sz w:val="32"/>
          <w:u w:val="single"/>
          <w:lang w:val="es-ES"/>
        </w:rPr>
        <w:t xml:space="preserve"> los campamentos de los cuales hablare a continuación</w:t>
      </w:r>
    </w:p>
    <w:p w:rsidR="00F94580" w:rsidRPr="00773D9F" w:rsidRDefault="00F94580" w:rsidP="00F94580">
      <w:pPr>
        <w:autoSpaceDE w:val="0"/>
        <w:autoSpaceDN w:val="0"/>
        <w:adjustRightInd w:val="0"/>
        <w:spacing w:after="0" w:line="240" w:lineRule="auto"/>
        <w:jc w:val="both"/>
        <w:rPr>
          <w:rFonts w:ascii="Arial Narrow" w:eastAsia="Times New Roman" w:hAnsi="Arial Narrow" w:cs="Arial"/>
          <w:bCs/>
          <w:sz w:val="32"/>
          <w:szCs w:val="24"/>
          <w:u w:val="single"/>
          <w:lang w:eastAsia="es-MX"/>
        </w:rPr>
      </w:pPr>
      <w:r w:rsidRPr="00773D9F">
        <w:rPr>
          <w:rFonts w:ascii="Arial Narrow" w:eastAsia="Times New Roman" w:hAnsi="Arial Narrow" w:cs="Arial"/>
          <w:bCs/>
          <w:sz w:val="32"/>
          <w:szCs w:val="24"/>
          <w:u w:val="single"/>
          <w:lang w:eastAsia="es-MX"/>
        </w:rPr>
        <w:t>CAMPAMENTOS</w:t>
      </w:r>
    </w:p>
    <w:p w:rsidR="00485CA9" w:rsidRPr="00773D9F" w:rsidRDefault="00485CA9" w:rsidP="00F94580">
      <w:pPr>
        <w:autoSpaceDE w:val="0"/>
        <w:autoSpaceDN w:val="0"/>
        <w:adjustRightInd w:val="0"/>
        <w:spacing w:after="0" w:line="240" w:lineRule="auto"/>
        <w:jc w:val="both"/>
        <w:rPr>
          <w:rFonts w:ascii="Arial Narrow" w:eastAsia="Times New Roman" w:hAnsi="Arial Narrow" w:cs="Arial"/>
          <w:bCs/>
          <w:sz w:val="28"/>
          <w:szCs w:val="24"/>
          <w:lang w:eastAsia="es-MX"/>
        </w:rPr>
      </w:pPr>
    </w:p>
    <w:p w:rsidR="00485CA9" w:rsidRPr="00773D9F" w:rsidRDefault="00485CA9" w:rsidP="00F94580">
      <w:pPr>
        <w:autoSpaceDE w:val="0"/>
        <w:autoSpaceDN w:val="0"/>
        <w:adjustRightInd w:val="0"/>
        <w:spacing w:after="0" w:line="240" w:lineRule="auto"/>
        <w:jc w:val="both"/>
        <w:rPr>
          <w:rFonts w:ascii="Arial Narrow" w:eastAsia="Times New Roman" w:hAnsi="Arial Narrow" w:cs="Arial"/>
          <w:bCs/>
          <w:sz w:val="28"/>
          <w:szCs w:val="24"/>
          <w:lang w:eastAsia="es-MX"/>
        </w:rPr>
      </w:pPr>
    </w:p>
    <w:p w:rsidR="00F94580" w:rsidRPr="00773D9F" w:rsidRDefault="00F94580" w:rsidP="00F94580">
      <w:pPr>
        <w:autoSpaceDE w:val="0"/>
        <w:autoSpaceDN w:val="0"/>
        <w:adjustRightInd w:val="0"/>
        <w:spacing w:after="0" w:line="240" w:lineRule="auto"/>
        <w:jc w:val="both"/>
        <w:rPr>
          <w:rFonts w:ascii="Arial Narrow" w:hAnsi="Arial Narrow" w:cs="TTE1B20CA0t00"/>
          <w:color w:val="000000"/>
          <w:sz w:val="28"/>
          <w:szCs w:val="24"/>
        </w:rPr>
      </w:pPr>
      <w:r w:rsidRPr="00773D9F">
        <w:rPr>
          <w:rFonts w:ascii="Arial Narrow" w:hAnsi="Arial Narrow" w:cs="TTE1B20CA0t00"/>
          <w:color w:val="000000"/>
          <w:sz w:val="28"/>
          <w:szCs w:val="24"/>
        </w:rPr>
        <w:t>Son actividades de tipo concentrado, con una duración entre los 2 y 7 días y que se realizan en parques, cabañas, bosques etc. Para la sistematización de experiencias y  vivencias de los participantes, en  los cuales se incluyen los siguientes contenidos y actividades:</w:t>
      </w:r>
    </w:p>
    <w:p w:rsidR="00F94580" w:rsidRPr="00773D9F" w:rsidRDefault="00F94580" w:rsidP="00F94580">
      <w:pPr>
        <w:autoSpaceDE w:val="0"/>
        <w:autoSpaceDN w:val="0"/>
        <w:adjustRightInd w:val="0"/>
        <w:spacing w:after="0" w:line="240" w:lineRule="auto"/>
        <w:jc w:val="both"/>
        <w:rPr>
          <w:rFonts w:ascii="Arial Narrow" w:hAnsi="Arial Narrow" w:cs="TTE1B20CA0t00"/>
          <w:color w:val="000000"/>
          <w:sz w:val="28"/>
          <w:szCs w:val="24"/>
        </w:rPr>
      </w:pPr>
      <w:r w:rsidRPr="00773D9F">
        <w:rPr>
          <w:rFonts w:ascii="Arial Narrow" w:hAnsi="Arial Narrow" w:cs="TTE27E0088t00"/>
          <w:color w:val="000000"/>
          <w:sz w:val="28"/>
          <w:szCs w:val="24"/>
        </w:rPr>
        <w:t xml:space="preserve">_ </w:t>
      </w:r>
      <w:r w:rsidRPr="00773D9F">
        <w:rPr>
          <w:rFonts w:ascii="Arial Narrow" w:hAnsi="Arial Narrow" w:cs="TTE1B20CA0t00"/>
          <w:color w:val="000000"/>
          <w:sz w:val="28"/>
          <w:szCs w:val="24"/>
        </w:rPr>
        <w:t>Actividad práctica (laboratorio vivencial) que comprenda el servicio voluntario, el medio ambiente, la actividad física y la recreación;</w:t>
      </w:r>
    </w:p>
    <w:p w:rsidR="00F94580" w:rsidRPr="00773D9F" w:rsidRDefault="00F94580" w:rsidP="00F94580">
      <w:pPr>
        <w:autoSpaceDE w:val="0"/>
        <w:autoSpaceDN w:val="0"/>
        <w:adjustRightInd w:val="0"/>
        <w:spacing w:after="0" w:line="240" w:lineRule="auto"/>
        <w:jc w:val="both"/>
        <w:rPr>
          <w:rFonts w:ascii="Arial Narrow" w:hAnsi="Arial Narrow" w:cs="TTE1B20CA0t00"/>
          <w:color w:val="000000"/>
          <w:sz w:val="28"/>
          <w:szCs w:val="24"/>
        </w:rPr>
      </w:pPr>
      <w:r w:rsidRPr="00773D9F">
        <w:rPr>
          <w:rFonts w:ascii="Arial Narrow" w:hAnsi="Arial Narrow" w:cs="TTE27E0088t00"/>
          <w:color w:val="000000"/>
          <w:sz w:val="28"/>
          <w:szCs w:val="24"/>
        </w:rPr>
        <w:t xml:space="preserve">_ </w:t>
      </w:r>
      <w:r w:rsidRPr="00773D9F">
        <w:rPr>
          <w:rFonts w:ascii="Arial Narrow" w:hAnsi="Arial Narrow" w:cs="TTE1B20CA0t00"/>
          <w:color w:val="000000"/>
          <w:sz w:val="28"/>
          <w:szCs w:val="24"/>
        </w:rPr>
        <w:t>Sistematización de la experiencia práctica, la convivencia y otras actividades de uso del tiempo libre, enfocada a los contenidos de organización y valores;</w:t>
      </w:r>
    </w:p>
    <w:p w:rsidR="00F94580" w:rsidRPr="00773D9F" w:rsidRDefault="00F94580" w:rsidP="00F94580">
      <w:pPr>
        <w:autoSpaceDE w:val="0"/>
        <w:autoSpaceDN w:val="0"/>
        <w:adjustRightInd w:val="0"/>
        <w:spacing w:after="0" w:line="240" w:lineRule="auto"/>
        <w:jc w:val="both"/>
        <w:rPr>
          <w:rFonts w:ascii="Arial Narrow" w:hAnsi="Arial Narrow" w:cs="TTE1B20CA0t00"/>
          <w:color w:val="000000"/>
          <w:sz w:val="28"/>
          <w:szCs w:val="24"/>
        </w:rPr>
      </w:pPr>
      <w:r w:rsidRPr="00773D9F">
        <w:rPr>
          <w:rFonts w:ascii="Arial Narrow" w:hAnsi="Arial Narrow" w:cs="TTE27E0088t00"/>
          <w:color w:val="000000"/>
          <w:sz w:val="28"/>
          <w:szCs w:val="24"/>
        </w:rPr>
        <w:t xml:space="preserve">_ </w:t>
      </w:r>
      <w:r w:rsidRPr="00773D9F">
        <w:rPr>
          <w:rFonts w:ascii="Arial Narrow" w:hAnsi="Arial Narrow" w:cs="TTE1B20CA0t00"/>
          <w:color w:val="000000"/>
          <w:sz w:val="28"/>
          <w:szCs w:val="24"/>
        </w:rPr>
        <w:t>desarrollo de contenidos específicos sobre aspectos de interés institucional</w:t>
      </w:r>
    </w:p>
    <w:p w:rsidR="00F94580" w:rsidRPr="00773D9F" w:rsidRDefault="00F94580" w:rsidP="00F94580">
      <w:pPr>
        <w:autoSpaceDE w:val="0"/>
        <w:autoSpaceDN w:val="0"/>
        <w:adjustRightInd w:val="0"/>
        <w:spacing w:after="0" w:line="240" w:lineRule="auto"/>
        <w:jc w:val="both"/>
        <w:rPr>
          <w:rFonts w:ascii="Arial Narrow" w:hAnsi="Arial Narrow" w:cs="TTE1B17A30t00"/>
          <w:color w:val="1D3C3B"/>
          <w:sz w:val="28"/>
          <w:szCs w:val="24"/>
        </w:rPr>
      </w:pPr>
    </w:p>
    <w:p w:rsidR="004B711E" w:rsidRPr="00773D9F" w:rsidRDefault="00F94580" w:rsidP="00F94580">
      <w:pPr>
        <w:autoSpaceDE w:val="0"/>
        <w:autoSpaceDN w:val="0"/>
        <w:adjustRightInd w:val="0"/>
        <w:spacing w:after="0" w:line="240" w:lineRule="auto"/>
        <w:jc w:val="both"/>
        <w:rPr>
          <w:rFonts w:ascii="Arial Narrow" w:eastAsia="Times New Roman" w:hAnsi="Arial Narrow" w:cs="Arial"/>
          <w:bCs/>
          <w:sz w:val="32"/>
          <w:szCs w:val="24"/>
          <w:lang w:val="es-ES" w:eastAsia="es-MX"/>
        </w:rPr>
      </w:pPr>
      <w:r w:rsidRPr="00773D9F">
        <w:rPr>
          <w:rFonts w:ascii="Arial Narrow" w:hAnsi="Arial Narrow" w:cs="TTE1B20CA0t00"/>
          <w:color w:val="000000"/>
          <w:sz w:val="28"/>
          <w:szCs w:val="24"/>
        </w:rPr>
        <w:t xml:space="preserve">Los campamentos pondrán énfasis en el aspecto educativo, de tal forma que en el aprendizaje sea </w:t>
      </w:r>
      <w:r w:rsidR="004B711E" w:rsidRPr="004B711E">
        <w:rPr>
          <w:rFonts w:ascii="Arial Narrow" w:eastAsia="Times New Roman" w:hAnsi="Arial Narrow" w:cs="Arial"/>
          <w:bCs/>
          <w:sz w:val="28"/>
          <w:szCs w:val="24"/>
          <w:lang w:val="es-ES" w:eastAsia="es-MX"/>
        </w:rPr>
        <w:t xml:space="preserve">una experiencia de vida en la </w:t>
      </w:r>
      <w:hyperlink r:id="rId7" w:history="1">
        <w:r w:rsidR="004B711E" w:rsidRPr="004B711E">
          <w:rPr>
            <w:rFonts w:ascii="Arial Narrow" w:eastAsia="Times New Roman" w:hAnsi="Arial Narrow" w:cs="Arial"/>
            <w:bCs/>
            <w:sz w:val="28"/>
            <w:szCs w:val="24"/>
            <w:lang w:val="es-ES" w:eastAsia="es-MX"/>
          </w:rPr>
          <w:t>naturaleza</w:t>
        </w:r>
      </w:hyperlink>
      <w:r w:rsidR="004B711E" w:rsidRPr="004B711E">
        <w:rPr>
          <w:rFonts w:ascii="Arial Narrow" w:eastAsia="Times New Roman" w:hAnsi="Arial Narrow" w:cs="Arial"/>
          <w:bCs/>
          <w:sz w:val="28"/>
          <w:szCs w:val="24"/>
          <w:lang w:val="es-ES" w:eastAsia="es-MX"/>
        </w:rPr>
        <w:t xml:space="preserve">, realizada por un </w:t>
      </w:r>
      <w:hyperlink r:id="rId8" w:history="1">
        <w:r w:rsidR="004B711E" w:rsidRPr="004B711E">
          <w:rPr>
            <w:rFonts w:ascii="Arial Narrow" w:eastAsia="Times New Roman" w:hAnsi="Arial Narrow" w:cs="Arial"/>
            <w:bCs/>
            <w:sz w:val="28"/>
            <w:szCs w:val="24"/>
            <w:lang w:val="es-ES" w:eastAsia="es-MX"/>
          </w:rPr>
          <w:t>grupo</w:t>
        </w:r>
      </w:hyperlink>
      <w:r w:rsidRPr="00773D9F">
        <w:rPr>
          <w:rFonts w:ascii="Arial Narrow" w:eastAsia="Times New Roman" w:hAnsi="Arial Narrow" w:cs="Arial"/>
          <w:bCs/>
          <w:sz w:val="28"/>
          <w:szCs w:val="24"/>
          <w:lang w:val="es-ES" w:eastAsia="es-MX"/>
        </w:rPr>
        <w:t xml:space="preserve"> infantil,</w:t>
      </w:r>
      <w:r w:rsidR="004B711E" w:rsidRPr="004B711E">
        <w:rPr>
          <w:rFonts w:ascii="Arial Narrow" w:eastAsia="Times New Roman" w:hAnsi="Arial Narrow" w:cs="Arial"/>
          <w:bCs/>
          <w:sz w:val="28"/>
          <w:szCs w:val="24"/>
          <w:lang w:val="es-ES" w:eastAsia="es-MX"/>
        </w:rPr>
        <w:t xml:space="preserve"> juvenil </w:t>
      </w:r>
      <w:r w:rsidRPr="00773D9F">
        <w:rPr>
          <w:rFonts w:ascii="Arial Narrow" w:eastAsia="Times New Roman" w:hAnsi="Arial Narrow" w:cs="Arial"/>
          <w:bCs/>
          <w:sz w:val="28"/>
          <w:szCs w:val="24"/>
          <w:lang w:val="es-ES" w:eastAsia="es-MX"/>
        </w:rPr>
        <w:t>o incluso de adultos</w:t>
      </w:r>
      <w:ins w:id="37" w:author="Ana Maritza Vega Jauregui" w:date="2011-10-24T18:38:00Z">
        <w:r w:rsidR="00102502">
          <w:rPr>
            <w:rFonts w:ascii="Arial Narrow" w:eastAsia="Times New Roman" w:hAnsi="Arial Narrow" w:cs="Arial"/>
            <w:bCs/>
            <w:sz w:val="28"/>
            <w:szCs w:val="24"/>
            <w:lang w:val="es-ES" w:eastAsia="es-MX"/>
          </w:rPr>
          <w:t>.</w:t>
        </w:r>
      </w:ins>
      <w:r w:rsidRPr="00773D9F">
        <w:rPr>
          <w:rFonts w:ascii="Arial Narrow" w:eastAsia="Times New Roman" w:hAnsi="Arial Narrow" w:cs="Arial"/>
          <w:bCs/>
          <w:sz w:val="28"/>
          <w:szCs w:val="24"/>
          <w:lang w:val="es-ES" w:eastAsia="es-MX"/>
        </w:rPr>
        <w:t xml:space="preserve"> está </w:t>
      </w:r>
      <w:r w:rsidR="004B711E" w:rsidRPr="004B711E">
        <w:rPr>
          <w:rFonts w:ascii="Arial Narrow" w:eastAsia="Times New Roman" w:hAnsi="Arial Narrow" w:cs="Arial"/>
          <w:bCs/>
          <w:sz w:val="28"/>
          <w:szCs w:val="24"/>
          <w:lang w:val="es-ES" w:eastAsia="es-MX"/>
        </w:rPr>
        <w:t xml:space="preserve">organizada y dirigida por educadores, para ayudar al perfeccionamiento integral de los componentes de esa </w:t>
      </w:r>
      <w:hyperlink r:id="rId9" w:history="1">
        <w:r w:rsidR="004B711E" w:rsidRPr="004B711E">
          <w:rPr>
            <w:rFonts w:ascii="Arial Narrow" w:eastAsia="Times New Roman" w:hAnsi="Arial Narrow" w:cs="Arial"/>
            <w:bCs/>
            <w:sz w:val="28"/>
            <w:szCs w:val="24"/>
            <w:lang w:val="es-ES" w:eastAsia="es-MX"/>
          </w:rPr>
          <w:t>comunidad</w:t>
        </w:r>
      </w:hyperlink>
      <w:r w:rsidR="004B711E" w:rsidRPr="004B711E">
        <w:rPr>
          <w:rFonts w:ascii="Arial Narrow" w:eastAsia="Times New Roman" w:hAnsi="Arial Narrow" w:cs="Arial"/>
          <w:bCs/>
          <w:sz w:val="28"/>
          <w:szCs w:val="24"/>
          <w:lang w:val="es-ES" w:eastAsia="es-MX"/>
        </w:rPr>
        <w:t xml:space="preserve">, en un </w:t>
      </w:r>
      <w:hyperlink r:id="rId10" w:history="1">
        <w:r w:rsidR="004B711E" w:rsidRPr="004B711E">
          <w:rPr>
            <w:rFonts w:ascii="Arial Narrow" w:eastAsia="Times New Roman" w:hAnsi="Arial Narrow" w:cs="Arial"/>
            <w:bCs/>
            <w:sz w:val="28"/>
            <w:szCs w:val="24"/>
            <w:lang w:val="es-ES" w:eastAsia="es-MX"/>
          </w:rPr>
          <w:t>clima</w:t>
        </w:r>
      </w:hyperlink>
      <w:r w:rsidR="004B711E" w:rsidRPr="004B711E">
        <w:rPr>
          <w:rFonts w:ascii="Arial Narrow" w:eastAsia="Times New Roman" w:hAnsi="Arial Narrow" w:cs="Arial"/>
          <w:bCs/>
          <w:sz w:val="28"/>
          <w:szCs w:val="24"/>
          <w:lang w:val="es-ES" w:eastAsia="es-MX"/>
        </w:rPr>
        <w:t xml:space="preserve"> caracterizado por la alegría y el espíritu de cooperación, despreciando la comodidad y el confort, aunque sin escatimar las necesarias garantías para la </w:t>
      </w:r>
      <w:hyperlink r:id="rId11" w:history="1">
        <w:r w:rsidR="004B711E" w:rsidRPr="004B711E">
          <w:rPr>
            <w:rFonts w:ascii="Arial Narrow" w:eastAsia="Times New Roman" w:hAnsi="Arial Narrow" w:cs="Arial"/>
            <w:bCs/>
            <w:sz w:val="28"/>
            <w:szCs w:val="24"/>
            <w:lang w:val="es-ES" w:eastAsia="es-MX"/>
          </w:rPr>
          <w:t>seguridad</w:t>
        </w:r>
      </w:hyperlink>
      <w:r w:rsidR="004B711E" w:rsidRPr="004B711E">
        <w:rPr>
          <w:rFonts w:ascii="Arial Narrow" w:eastAsia="Times New Roman" w:hAnsi="Arial Narrow" w:cs="Arial"/>
          <w:bCs/>
          <w:sz w:val="28"/>
          <w:szCs w:val="24"/>
          <w:lang w:val="es-ES" w:eastAsia="es-MX"/>
        </w:rPr>
        <w:t xml:space="preserve"> y la </w:t>
      </w:r>
      <w:hyperlink r:id="rId12" w:history="1">
        <w:r w:rsidR="004B711E" w:rsidRPr="004B711E">
          <w:rPr>
            <w:rFonts w:ascii="Arial Narrow" w:eastAsia="Times New Roman" w:hAnsi="Arial Narrow" w:cs="Arial"/>
            <w:bCs/>
            <w:sz w:val="28"/>
            <w:szCs w:val="24"/>
            <w:lang w:val="es-ES" w:eastAsia="es-MX"/>
          </w:rPr>
          <w:t>salud</w:t>
        </w:r>
      </w:hyperlink>
      <w:r w:rsidR="004B711E" w:rsidRPr="004B711E">
        <w:rPr>
          <w:rFonts w:ascii="Arial Narrow" w:eastAsia="Times New Roman" w:hAnsi="Arial Narrow" w:cs="Arial"/>
          <w:bCs/>
          <w:sz w:val="28"/>
          <w:szCs w:val="24"/>
          <w:lang w:val="es-ES" w:eastAsia="es-MX"/>
        </w:rPr>
        <w:t xml:space="preserve"> </w:t>
      </w:r>
      <w:hyperlink r:id="rId13" w:history="1">
        <w:r w:rsidR="004B711E" w:rsidRPr="004B711E">
          <w:rPr>
            <w:rFonts w:ascii="Arial Narrow" w:eastAsia="Times New Roman" w:hAnsi="Arial Narrow" w:cs="Arial"/>
            <w:bCs/>
            <w:sz w:val="28"/>
            <w:szCs w:val="24"/>
            <w:lang w:val="es-ES" w:eastAsia="es-MX"/>
          </w:rPr>
          <w:t>física</w:t>
        </w:r>
      </w:hyperlink>
      <w:r w:rsidR="004B711E" w:rsidRPr="004B711E">
        <w:rPr>
          <w:rFonts w:ascii="Arial Narrow" w:eastAsia="Times New Roman" w:hAnsi="Arial Narrow" w:cs="Arial"/>
          <w:bCs/>
          <w:sz w:val="28"/>
          <w:szCs w:val="24"/>
          <w:lang w:val="es-ES" w:eastAsia="es-MX"/>
        </w:rPr>
        <w:t xml:space="preserve"> y espiritual del grupo</w:t>
      </w:r>
      <w:r w:rsidR="004B711E" w:rsidRPr="004B711E">
        <w:rPr>
          <w:rFonts w:ascii="Arial Narrow" w:eastAsia="Times New Roman" w:hAnsi="Arial Narrow" w:cs="Arial"/>
          <w:bCs/>
          <w:sz w:val="32"/>
          <w:szCs w:val="24"/>
          <w:lang w:val="es-ES" w:eastAsia="es-MX"/>
        </w:rPr>
        <w:t>.</w:t>
      </w:r>
    </w:p>
    <w:p w:rsidR="00F94580" w:rsidRPr="00773D9F" w:rsidRDefault="00F94580" w:rsidP="00F94580">
      <w:pPr>
        <w:autoSpaceDE w:val="0"/>
        <w:autoSpaceDN w:val="0"/>
        <w:adjustRightInd w:val="0"/>
        <w:spacing w:after="0" w:line="240" w:lineRule="auto"/>
        <w:jc w:val="both"/>
        <w:rPr>
          <w:rFonts w:ascii="Arial Narrow" w:eastAsia="Times New Roman" w:hAnsi="Arial Narrow" w:cs="Arial"/>
          <w:bCs/>
          <w:sz w:val="28"/>
          <w:szCs w:val="24"/>
          <w:lang w:val="es-ES" w:eastAsia="es-MX"/>
        </w:rPr>
      </w:pPr>
    </w:p>
    <w:p w:rsidR="004D3080" w:rsidRPr="00773D9F" w:rsidRDefault="004D3080" w:rsidP="00F94580">
      <w:pPr>
        <w:autoSpaceDE w:val="0"/>
        <w:autoSpaceDN w:val="0"/>
        <w:adjustRightInd w:val="0"/>
        <w:spacing w:after="0" w:line="240" w:lineRule="auto"/>
        <w:jc w:val="both"/>
        <w:rPr>
          <w:rFonts w:ascii="Arial Narrow" w:eastAsia="Times New Roman" w:hAnsi="Arial Narrow" w:cs="Arial"/>
          <w:bCs/>
          <w:sz w:val="28"/>
          <w:szCs w:val="24"/>
          <w:lang w:val="es-ES" w:eastAsia="es-MX"/>
        </w:rPr>
      </w:pPr>
    </w:p>
    <w:p w:rsidR="00F94580" w:rsidRPr="00773D9F" w:rsidRDefault="00F94580" w:rsidP="00F94580">
      <w:pPr>
        <w:autoSpaceDE w:val="0"/>
        <w:autoSpaceDN w:val="0"/>
        <w:adjustRightInd w:val="0"/>
        <w:spacing w:after="0" w:line="240" w:lineRule="auto"/>
        <w:jc w:val="both"/>
        <w:rPr>
          <w:rFonts w:ascii="Arial Narrow" w:eastAsia="Times New Roman" w:hAnsi="Arial Narrow" w:cs="Arial"/>
          <w:bCs/>
          <w:sz w:val="28"/>
          <w:szCs w:val="24"/>
          <w:lang w:val="es-ES" w:eastAsia="es-MX"/>
        </w:rPr>
      </w:pPr>
      <w:r w:rsidRPr="00773D9F">
        <w:rPr>
          <w:rFonts w:ascii="Arial Narrow" w:eastAsia="Times New Roman" w:hAnsi="Arial Narrow" w:cs="Arial"/>
          <w:bCs/>
          <w:sz w:val="28"/>
          <w:szCs w:val="24"/>
          <w:lang w:val="es-ES" w:eastAsia="es-MX"/>
        </w:rPr>
        <w:t>EXISTEN DIFERENTES TIPOS DE CAMPAMENTOS LOS PRINCIPALES SON</w:t>
      </w:r>
      <w:r w:rsidR="004D3080" w:rsidRPr="00773D9F">
        <w:rPr>
          <w:rFonts w:ascii="Arial Narrow" w:eastAsia="Times New Roman" w:hAnsi="Arial Narrow" w:cs="Arial"/>
          <w:bCs/>
          <w:sz w:val="28"/>
          <w:szCs w:val="24"/>
          <w:lang w:val="es-ES" w:eastAsia="es-MX"/>
        </w:rPr>
        <w:t>:</w:t>
      </w:r>
    </w:p>
    <w:p w:rsidR="00F94580" w:rsidRPr="004B711E" w:rsidRDefault="00F94580" w:rsidP="00F94580">
      <w:pPr>
        <w:autoSpaceDE w:val="0"/>
        <w:autoSpaceDN w:val="0"/>
        <w:adjustRightInd w:val="0"/>
        <w:spacing w:after="0" w:line="240" w:lineRule="auto"/>
        <w:jc w:val="both"/>
        <w:rPr>
          <w:rFonts w:ascii="Arial Narrow" w:hAnsi="Arial Narrow" w:cs="TTE1B17A30t00"/>
          <w:color w:val="1D3C3B"/>
          <w:sz w:val="28"/>
          <w:szCs w:val="24"/>
        </w:rPr>
      </w:pPr>
    </w:p>
    <w:p w:rsidR="00F94580" w:rsidRPr="004B711E" w:rsidRDefault="00F94580" w:rsidP="00F94580">
      <w:pPr>
        <w:autoSpaceDE w:val="0"/>
        <w:autoSpaceDN w:val="0"/>
        <w:adjustRightInd w:val="0"/>
        <w:spacing w:after="0" w:line="240" w:lineRule="auto"/>
        <w:jc w:val="both"/>
        <w:rPr>
          <w:rFonts w:ascii="Arial Narrow" w:hAnsi="Arial Narrow" w:cs="TTE1B286D0t00"/>
          <w:color w:val="FFFFFF"/>
          <w:sz w:val="28"/>
          <w:szCs w:val="24"/>
          <w:u w:val="single"/>
        </w:rPr>
      </w:pPr>
      <w:r w:rsidRPr="004B711E">
        <w:rPr>
          <w:rFonts w:ascii="Arial Narrow" w:eastAsia="Times New Roman" w:hAnsi="Arial Narrow" w:cs="Times New Roman"/>
          <w:bCs/>
          <w:sz w:val="28"/>
          <w:szCs w:val="24"/>
          <w:u w:val="single"/>
          <w:lang w:eastAsia="es-MX"/>
        </w:rPr>
        <w:t xml:space="preserve">Campamentos escolares </w:t>
      </w:r>
    </w:p>
    <w:p w:rsidR="00F94580" w:rsidRPr="004B711E" w:rsidRDefault="00F94580" w:rsidP="00F94580">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Times New Roman"/>
          <w:sz w:val="28"/>
          <w:szCs w:val="24"/>
          <w:lang w:eastAsia="es-MX"/>
        </w:rPr>
        <w:t>Programas de educación ambiental al aire libre enfatizando la necesidad de entenderse a si mismo como parte de la naturaleza y promoviendo entre niños jóvenes y adultos una cultura ambiental crítica y responsable. Los campamentos se realizan durante todo el año y hay programas específicos para temporada de lluvias y de secas.</w:t>
      </w:r>
    </w:p>
    <w:p w:rsidR="00F94580" w:rsidRPr="004B711E" w:rsidRDefault="00F94580" w:rsidP="00F94580">
      <w:pPr>
        <w:spacing w:before="100" w:beforeAutospacing="1" w:after="100" w:afterAutospacing="1" w:line="240" w:lineRule="auto"/>
        <w:jc w:val="both"/>
        <w:outlineLvl w:val="2"/>
        <w:rPr>
          <w:rFonts w:ascii="Arial Narrow" w:eastAsia="Times New Roman" w:hAnsi="Arial Narrow" w:cs="Times New Roman"/>
          <w:bCs/>
          <w:sz w:val="28"/>
          <w:szCs w:val="24"/>
          <w:u w:val="single"/>
          <w:lang w:eastAsia="es-MX"/>
        </w:rPr>
      </w:pPr>
      <w:bookmarkStart w:id="38" w:name="196539106"/>
      <w:bookmarkEnd w:id="38"/>
      <w:r w:rsidRPr="004B711E">
        <w:rPr>
          <w:rFonts w:ascii="Arial Narrow" w:eastAsia="Times New Roman" w:hAnsi="Arial Narrow" w:cs="Times New Roman"/>
          <w:bCs/>
          <w:sz w:val="28"/>
          <w:szCs w:val="24"/>
          <w:u w:val="single"/>
          <w:lang w:eastAsia="es-MX"/>
        </w:rPr>
        <w:t xml:space="preserve">Campamentos familiares </w:t>
      </w:r>
    </w:p>
    <w:p w:rsidR="00F94580" w:rsidRPr="004B711E" w:rsidRDefault="00F94580" w:rsidP="00F94580">
      <w:pPr>
        <w:spacing w:before="100" w:beforeAutospacing="1" w:after="100" w:afterAutospacing="1" w:line="240" w:lineRule="auto"/>
        <w:jc w:val="both"/>
        <w:rPr>
          <w:rFonts w:ascii="Arial Narrow" w:eastAsia="Times New Roman" w:hAnsi="Arial Narrow" w:cs="Times New Roman"/>
          <w:sz w:val="28"/>
          <w:szCs w:val="24"/>
          <w:lang w:eastAsia="es-MX"/>
        </w:rPr>
      </w:pPr>
      <w:r w:rsidRPr="00773D9F">
        <w:rPr>
          <w:rFonts w:ascii="Arial Narrow" w:eastAsia="Times New Roman" w:hAnsi="Arial Narrow" w:cs="Times New Roman"/>
          <w:sz w:val="28"/>
          <w:szCs w:val="24"/>
          <w:lang w:eastAsia="es-MX"/>
        </w:rPr>
        <w:t>Programas</w:t>
      </w:r>
      <w:r w:rsidRPr="004B711E">
        <w:rPr>
          <w:rFonts w:ascii="Arial Narrow" w:eastAsia="Times New Roman" w:hAnsi="Arial Narrow" w:cs="Times New Roman"/>
          <w:sz w:val="28"/>
          <w:szCs w:val="24"/>
          <w:lang w:eastAsia="es-MX"/>
        </w:rPr>
        <w:t xml:space="preserve"> educativos intergeneracionales enfatizando cómo convertirse en sujeto de la historia. Los campamentos familiares tienen fechas fijas </w:t>
      </w:r>
      <w:commentRangeStart w:id="39"/>
      <w:r w:rsidRPr="004B711E">
        <w:rPr>
          <w:rFonts w:ascii="Arial Narrow" w:eastAsia="Times New Roman" w:hAnsi="Arial Narrow" w:cs="Times New Roman"/>
          <w:sz w:val="28"/>
          <w:szCs w:val="24"/>
          <w:lang w:eastAsia="es-MX"/>
        </w:rPr>
        <w:t>y generalmente se realizan el último fin de semana de cada mes</w:t>
      </w:r>
      <w:commentRangeEnd w:id="39"/>
      <w:r w:rsidR="00102502">
        <w:rPr>
          <w:rStyle w:val="Refdecomentario"/>
        </w:rPr>
        <w:commentReference w:id="39"/>
      </w:r>
      <w:r w:rsidRPr="004B711E">
        <w:rPr>
          <w:rFonts w:ascii="Arial Narrow" w:eastAsia="Times New Roman" w:hAnsi="Arial Narrow" w:cs="Times New Roman"/>
          <w:sz w:val="28"/>
          <w:szCs w:val="24"/>
          <w:lang w:eastAsia="es-MX"/>
        </w:rPr>
        <w:t>. Para asistir a estos campamentos es necesario registrarse en la lista de espera, la cual cierra 15 días antes del campamento.</w:t>
      </w:r>
    </w:p>
    <w:p w:rsidR="00F94580" w:rsidRPr="004B711E" w:rsidRDefault="00F94580" w:rsidP="00F94580">
      <w:pPr>
        <w:spacing w:before="100" w:beforeAutospacing="1" w:after="100" w:afterAutospacing="1" w:line="240" w:lineRule="auto"/>
        <w:jc w:val="both"/>
        <w:outlineLvl w:val="2"/>
        <w:rPr>
          <w:rFonts w:ascii="Arial Narrow" w:eastAsia="Times New Roman" w:hAnsi="Arial Narrow" w:cs="Times New Roman"/>
          <w:bCs/>
          <w:sz w:val="28"/>
          <w:szCs w:val="24"/>
          <w:u w:val="single"/>
          <w:lang w:eastAsia="es-MX"/>
        </w:rPr>
      </w:pPr>
      <w:r w:rsidRPr="004B711E">
        <w:rPr>
          <w:rFonts w:ascii="Arial Narrow" w:eastAsia="Times New Roman" w:hAnsi="Arial Narrow" w:cs="Times New Roman"/>
          <w:bCs/>
          <w:sz w:val="28"/>
          <w:szCs w:val="24"/>
          <w:u w:val="single"/>
          <w:lang w:eastAsia="es-MX"/>
        </w:rPr>
        <w:t xml:space="preserve">Campamentos empresariales </w:t>
      </w:r>
    </w:p>
    <w:p w:rsidR="00485CA9" w:rsidRPr="00773D9F" w:rsidRDefault="00F94580" w:rsidP="00F94580">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Times New Roman"/>
          <w:sz w:val="28"/>
          <w:szCs w:val="24"/>
          <w:lang w:eastAsia="es-MX"/>
        </w:rPr>
        <w:t>Programas no intrusivos de sensibilización en aspectos de cooperativismo y trabajo en equipo. Se enfatizan la discusión acerca de procesos culturales que creamos en nuestra vida diaria.</w:t>
      </w:r>
      <w:r w:rsidR="00485CA9" w:rsidRPr="004B711E">
        <w:rPr>
          <w:rFonts w:ascii="Arial Narrow" w:eastAsia="Times New Roman" w:hAnsi="Arial Narrow" w:cs="Times New Roman"/>
          <w:sz w:val="28"/>
          <w:szCs w:val="24"/>
          <w:lang w:eastAsia="es-MX"/>
        </w:rPr>
        <w:t>.</w:t>
      </w:r>
    </w:p>
    <w:p w:rsidR="00F94580" w:rsidRPr="00773D9F" w:rsidRDefault="00F94580" w:rsidP="00F94580">
      <w:pPr>
        <w:spacing w:before="100" w:beforeAutospacing="1" w:after="100" w:afterAutospacing="1" w:line="240" w:lineRule="auto"/>
        <w:jc w:val="both"/>
        <w:rPr>
          <w:rFonts w:ascii="Arial Narrow" w:eastAsia="Times New Roman" w:hAnsi="Arial Narrow" w:cs="Times New Roman"/>
          <w:b/>
          <w:i/>
          <w:sz w:val="24"/>
          <w:szCs w:val="24"/>
          <w:lang w:eastAsia="es-MX"/>
        </w:rPr>
      </w:pPr>
      <w:r w:rsidRPr="00773D9F">
        <w:rPr>
          <w:rFonts w:ascii="Arial Narrow" w:eastAsia="Times New Roman" w:hAnsi="Arial Narrow" w:cs="Times New Roman"/>
          <w:sz w:val="24"/>
          <w:szCs w:val="24"/>
          <w:u w:val="single"/>
          <w:lang w:eastAsia="es-MX"/>
        </w:rPr>
        <w:t>LOS CAMPAMENTOS “</w:t>
      </w:r>
      <w:r w:rsidR="007121C9" w:rsidRPr="00773D9F">
        <w:rPr>
          <w:rFonts w:ascii="Arial Narrow" w:eastAsia="Times New Roman" w:hAnsi="Arial Narrow" w:cs="Times New Roman"/>
          <w:sz w:val="24"/>
          <w:szCs w:val="24"/>
          <w:u w:val="single"/>
          <w:lang w:eastAsia="es-MX"/>
        </w:rPr>
        <w:t>EDUCATIVOS</w:t>
      </w:r>
      <w:r w:rsidR="00485CA9" w:rsidRPr="00773D9F">
        <w:rPr>
          <w:rFonts w:ascii="Arial Narrow" w:eastAsia="Times New Roman" w:hAnsi="Arial Narrow" w:cs="Times New Roman"/>
          <w:b/>
          <w:i/>
          <w:sz w:val="24"/>
          <w:szCs w:val="24"/>
          <w:lang w:eastAsia="es-MX"/>
        </w:rPr>
        <w:t xml:space="preserve"> </w:t>
      </w:r>
      <w:r w:rsidR="007121C9" w:rsidRPr="00773D9F">
        <w:rPr>
          <w:rFonts w:ascii="Arial Narrow" w:eastAsia="Times New Roman" w:hAnsi="Arial Narrow" w:cs="Times New Roman"/>
          <w:b/>
          <w:i/>
          <w:sz w:val="24"/>
          <w:szCs w:val="24"/>
          <w:lang w:eastAsia="es-MX"/>
        </w:rPr>
        <w:t>--------------------</w:t>
      </w:r>
      <w:r w:rsidR="007121C9" w:rsidRPr="00773D9F">
        <w:rPr>
          <w:rFonts w:ascii="Arial Narrow" w:eastAsia="Times New Roman" w:hAnsi="Arial Narrow" w:cs="Times New Roman"/>
          <w:b/>
          <w:i/>
          <w:sz w:val="24"/>
          <w:szCs w:val="24"/>
          <w:lang w:eastAsia="es-MX"/>
        </w:rPr>
        <w:sym w:font="Wingdings" w:char="F0E0"/>
      </w:r>
      <w:r w:rsidR="007121C9" w:rsidRPr="00773D9F">
        <w:rPr>
          <w:rFonts w:ascii="Arial Narrow" w:eastAsia="Times New Roman" w:hAnsi="Arial Narrow" w:cs="Times New Roman"/>
          <w:b/>
          <w:i/>
          <w:sz w:val="24"/>
          <w:szCs w:val="24"/>
          <w:lang w:eastAsia="es-MX"/>
        </w:rPr>
        <w:t>En Los Cuales Enfocare Mi Trabajo</w:t>
      </w:r>
    </w:p>
    <w:p w:rsidR="00485CA9" w:rsidRPr="004B711E" w:rsidRDefault="00485CA9"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u w:val="single"/>
          <w:lang w:eastAsia="es-MX"/>
        </w:rPr>
        <w:t xml:space="preserve">¿Qué es lo esencial del campamento educativo? </w:t>
      </w:r>
    </w:p>
    <w:p w:rsidR="00485CA9" w:rsidRPr="004B711E" w:rsidRDefault="00485CA9"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La vida dentro de un campamento, tiene como particularidad el conte</w:t>
      </w:r>
      <w:r w:rsidRPr="00773D9F">
        <w:rPr>
          <w:rFonts w:ascii="Arial Narrow" w:eastAsia="Times New Roman" w:hAnsi="Arial Narrow" w:cs="Arial"/>
          <w:sz w:val="28"/>
          <w:szCs w:val="24"/>
          <w:lang w:eastAsia="es-MX"/>
        </w:rPr>
        <w:t xml:space="preserve">xto de interrelación social que </w:t>
      </w:r>
      <w:r w:rsidRPr="004B711E">
        <w:rPr>
          <w:rFonts w:ascii="Arial Narrow" w:eastAsia="Times New Roman" w:hAnsi="Arial Narrow" w:cs="Arial"/>
          <w:sz w:val="28"/>
          <w:szCs w:val="24"/>
          <w:lang w:eastAsia="es-MX"/>
        </w:rPr>
        <w:t xml:space="preserve">se nos presenta en forma permanente, el cual es muy difícil lograr en otro ámbito educativo. Hay distintas situaciones y momentos en que la relación docente-alumno es muy personalizada y realmente uno puede llegar a conocer al alumno en su totalidad como persona, dado que el clima educativo es muy diferente tanto para el educador como para el educando. </w:t>
      </w:r>
    </w:p>
    <w:p w:rsidR="00485CA9" w:rsidRPr="00773D9F" w:rsidRDefault="00485CA9" w:rsidP="00485CA9">
      <w:pPr>
        <w:spacing w:before="100" w:beforeAutospacing="1" w:after="100" w:afterAutospacing="1" w:line="240" w:lineRule="auto"/>
        <w:jc w:val="both"/>
        <w:rPr>
          <w:rFonts w:ascii="Arial Narrow" w:eastAsia="Times New Roman" w:hAnsi="Arial Narrow" w:cs="Arial"/>
          <w:sz w:val="28"/>
          <w:szCs w:val="24"/>
          <w:lang w:eastAsia="es-MX"/>
        </w:rPr>
      </w:pPr>
      <w:r w:rsidRPr="004B711E">
        <w:rPr>
          <w:rFonts w:ascii="Arial Narrow" w:eastAsia="Times New Roman" w:hAnsi="Arial Narrow" w:cs="Arial"/>
          <w:sz w:val="28"/>
          <w:szCs w:val="24"/>
          <w:lang w:eastAsia="es-MX"/>
        </w:rPr>
        <w:t xml:space="preserve">El chico y el docente dejan un poco de lado el ritmo acelerado de la ciudad y las preocupaciones que ésta implica actualmente; por lo tanto, observamos distintos tiempos que podemos manejar en el campamento dado por su rutina; tiempos para disfrutar y compartir en las comidas, espacios libres para los alumnos, momentos recreativos, actividades nocturnas, caminatas, excursiones, etc.; y que nos permiten </w:t>
      </w:r>
      <w:r w:rsidRPr="004B711E">
        <w:rPr>
          <w:rFonts w:ascii="Arial Narrow" w:eastAsia="Times New Roman" w:hAnsi="Arial Narrow" w:cs="Arial"/>
          <w:sz w:val="28"/>
          <w:szCs w:val="24"/>
          <w:lang w:eastAsia="es-MX"/>
        </w:rPr>
        <w:lastRenderedPageBreak/>
        <w:t xml:space="preserve">actuar con mayor naturalidad, y romper un poco con la distancia que existe dentro del establecimiento. </w:t>
      </w:r>
    </w:p>
    <w:p w:rsidR="00485CA9" w:rsidRPr="004B711E" w:rsidRDefault="00485CA9"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Decimos que es educativo porque es un elemento muy rico en cuanto a la información y conocimiento que nos puede brindar y donde los acampantes participan, a diferencia de la escuela, de manera activa en el desarrollo de la personalidad, a través de distintos tipos de actividades y experiencias en forma directa, vivenciando en su preciso momento todo lo aprendido.</w:t>
      </w:r>
    </w:p>
    <w:p w:rsidR="00485CA9" w:rsidRPr="004B711E" w:rsidRDefault="00485CA9"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La vida que se desarrolla dentro del campamento, el hecho de compartir un almuerzo, una mateada tan particular, una noche de fogón, miedos, alegrías, etc.; propone una manera especial de convivir, mayor predisposición y momentos únicos para compartir en grupo. </w:t>
      </w:r>
    </w:p>
    <w:p w:rsidR="00485CA9" w:rsidRPr="004B711E" w:rsidRDefault="00485CA9"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Por último quisiera señalar la importancia del trabajo en grupo, ya que el rol que cumple cada uno de los integrantes en el campamento es tan importante como el que lleva a cabo el grupo para garantizar un buen funcionamiento. </w:t>
      </w:r>
    </w:p>
    <w:p w:rsidR="00485CA9" w:rsidRPr="004B711E" w:rsidRDefault="00485CA9"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El hecho de que cada uno tenga una función que cumplir o reglas que respetar, también hace a la formación del carácter de la persona, a la voluntad, al interés por los demás, saber que en ciertos aspectos el otro depende de mí, y por eso decimos que es educativo. </w:t>
      </w:r>
    </w:p>
    <w:p w:rsidR="004B711E" w:rsidRPr="004B711E" w:rsidRDefault="004B711E" w:rsidP="004B711E">
      <w:pPr>
        <w:shd w:val="clear" w:color="auto" w:fill="FFFFFF"/>
        <w:spacing w:before="135" w:after="135" w:line="270" w:lineRule="atLeast"/>
        <w:jc w:val="both"/>
        <w:rPr>
          <w:rFonts w:ascii="Arial Narrow" w:eastAsia="Times New Roman" w:hAnsi="Arial Narrow" w:cs="Arial"/>
          <w:sz w:val="28"/>
          <w:szCs w:val="24"/>
          <w:u w:val="single"/>
          <w:lang w:val="es-ES" w:eastAsia="es-MX"/>
        </w:rPr>
      </w:pPr>
      <w:r w:rsidRPr="004B711E">
        <w:rPr>
          <w:rFonts w:ascii="Arial Narrow" w:eastAsia="Times New Roman" w:hAnsi="Arial Narrow" w:cs="Arial"/>
          <w:bCs/>
          <w:sz w:val="28"/>
          <w:szCs w:val="24"/>
          <w:u w:val="single"/>
          <w:lang w:val="es-ES" w:eastAsia="es-MX"/>
        </w:rPr>
        <w:t>FUNDAMENTACION</w:t>
      </w:r>
    </w:p>
    <w:p w:rsidR="004B711E" w:rsidRDefault="004B711E" w:rsidP="004B711E">
      <w:pPr>
        <w:shd w:val="clear" w:color="auto" w:fill="FFFFFF"/>
        <w:spacing w:before="135" w:after="135" w:line="270" w:lineRule="atLeast"/>
        <w:jc w:val="both"/>
        <w:rPr>
          <w:ins w:id="40" w:author="Ana Maritza Vega Jauregui" w:date="2011-10-24T18:45:00Z"/>
          <w:rFonts w:ascii="Arial Narrow" w:eastAsia="Times New Roman" w:hAnsi="Arial Narrow" w:cs="Arial"/>
          <w:bCs/>
          <w:sz w:val="28"/>
          <w:szCs w:val="24"/>
          <w:lang w:val="es-ES" w:eastAsia="es-MX"/>
        </w:rPr>
      </w:pPr>
      <w:r w:rsidRPr="004B711E">
        <w:rPr>
          <w:rFonts w:ascii="Arial Narrow" w:eastAsia="Times New Roman" w:hAnsi="Arial Narrow" w:cs="Arial"/>
          <w:bCs/>
          <w:sz w:val="28"/>
          <w:szCs w:val="24"/>
          <w:lang w:val="es-ES" w:eastAsia="es-MX"/>
        </w:rPr>
        <w:t xml:space="preserve">El </w:t>
      </w:r>
      <w:hyperlink r:id="rId14" w:history="1">
        <w:r w:rsidRPr="004B711E">
          <w:rPr>
            <w:rFonts w:ascii="Arial Narrow" w:eastAsia="Times New Roman" w:hAnsi="Arial Narrow" w:cs="Arial"/>
            <w:bCs/>
            <w:sz w:val="28"/>
            <w:szCs w:val="24"/>
            <w:lang w:val="es-ES" w:eastAsia="es-MX"/>
          </w:rPr>
          <w:t>proyecto</w:t>
        </w:r>
      </w:hyperlink>
      <w:r w:rsidRPr="004B711E">
        <w:rPr>
          <w:rFonts w:ascii="Arial Narrow" w:eastAsia="Times New Roman" w:hAnsi="Arial Narrow" w:cs="Arial"/>
          <w:bCs/>
          <w:sz w:val="28"/>
          <w:szCs w:val="24"/>
          <w:lang w:val="es-ES" w:eastAsia="es-MX"/>
        </w:rPr>
        <w:t xml:space="preserve"> de un campamento educativo </w:t>
      </w:r>
      <w:r w:rsidR="00F94580" w:rsidRPr="00773D9F">
        <w:rPr>
          <w:rFonts w:ascii="Arial Narrow" w:eastAsia="Times New Roman" w:hAnsi="Arial Narrow" w:cs="Arial"/>
          <w:bCs/>
          <w:sz w:val="28"/>
          <w:szCs w:val="24"/>
          <w:lang w:val="es-ES" w:eastAsia="es-MX"/>
        </w:rPr>
        <w:t xml:space="preserve">o de formación </w:t>
      </w:r>
      <w:r w:rsidRPr="004B711E">
        <w:rPr>
          <w:rFonts w:ascii="Arial Narrow" w:eastAsia="Times New Roman" w:hAnsi="Arial Narrow" w:cs="Arial"/>
          <w:bCs/>
          <w:sz w:val="28"/>
          <w:szCs w:val="24"/>
          <w:lang w:val="es-ES" w:eastAsia="es-MX"/>
        </w:rPr>
        <w:t xml:space="preserve">nace con la intención de ofrecer un contacto directo con el medio natural a partir del </w:t>
      </w:r>
      <w:hyperlink r:id="rId15" w:history="1">
        <w:r w:rsidRPr="004B711E">
          <w:rPr>
            <w:rFonts w:ascii="Arial Narrow" w:eastAsia="Times New Roman" w:hAnsi="Arial Narrow" w:cs="Arial"/>
            <w:bCs/>
            <w:sz w:val="28"/>
            <w:szCs w:val="24"/>
            <w:lang w:val="es-ES" w:eastAsia="es-MX"/>
          </w:rPr>
          <w:t>conocimiento</w:t>
        </w:r>
      </w:hyperlink>
      <w:r w:rsidRPr="004B711E">
        <w:rPr>
          <w:rFonts w:ascii="Arial Narrow" w:eastAsia="Times New Roman" w:hAnsi="Arial Narrow" w:cs="Arial"/>
          <w:bCs/>
          <w:sz w:val="28"/>
          <w:szCs w:val="24"/>
          <w:lang w:val="es-ES" w:eastAsia="es-MX"/>
        </w:rPr>
        <w:t xml:space="preserve"> del mismo y sus posibilidades, propiciando el </w:t>
      </w:r>
      <w:hyperlink r:id="rId16" w:history="1">
        <w:r w:rsidRPr="004B711E">
          <w:rPr>
            <w:rFonts w:ascii="Arial Narrow" w:eastAsia="Times New Roman" w:hAnsi="Arial Narrow" w:cs="Arial"/>
            <w:bCs/>
            <w:sz w:val="28"/>
            <w:szCs w:val="24"/>
            <w:lang w:val="es-ES" w:eastAsia="es-MX"/>
          </w:rPr>
          <w:t>desarrollo</w:t>
        </w:r>
      </w:hyperlink>
      <w:r w:rsidRPr="004B711E">
        <w:rPr>
          <w:rFonts w:ascii="Arial Narrow" w:eastAsia="Times New Roman" w:hAnsi="Arial Narrow" w:cs="Arial"/>
          <w:bCs/>
          <w:sz w:val="28"/>
          <w:szCs w:val="24"/>
          <w:lang w:val="es-ES" w:eastAsia="es-MX"/>
        </w:rPr>
        <w:t xml:space="preserve"> de las habilidades y </w:t>
      </w:r>
      <w:hyperlink r:id="rId17" w:history="1">
        <w:r w:rsidRPr="004B711E">
          <w:rPr>
            <w:rFonts w:ascii="Arial Narrow" w:eastAsia="Times New Roman" w:hAnsi="Arial Narrow" w:cs="Arial"/>
            <w:bCs/>
            <w:sz w:val="28"/>
            <w:szCs w:val="24"/>
            <w:lang w:val="es-ES" w:eastAsia="es-MX"/>
          </w:rPr>
          <w:t>técnicas</w:t>
        </w:r>
      </w:hyperlink>
      <w:r w:rsidRPr="004B711E">
        <w:rPr>
          <w:rFonts w:ascii="Arial Narrow" w:eastAsia="Times New Roman" w:hAnsi="Arial Narrow" w:cs="Arial"/>
          <w:bCs/>
          <w:sz w:val="28"/>
          <w:szCs w:val="24"/>
          <w:lang w:val="es-ES" w:eastAsia="es-MX"/>
        </w:rPr>
        <w:t xml:space="preserve"> necesarias para desenvolverse en él.</w:t>
      </w:r>
    </w:p>
    <w:p w:rsidR="00163B3E" w:rsidRPr="004B711E" w:rsidRDefault="00163B3E" w:rsidP="004B711E">
      <w:pPr>
        <w:shd w:val="clear" w:color="auto" w:fill="FFFFFF"/>
        <w:spacing w:before="135" w:after="135" w:line="270" w:lineRule="atLeast"/>
        <w:jc w:val="both"/>
        <w:rPr>
          <w:rFonts w:ascii="Arial Narrow" w:eastAsia="Times New Roman" w:hAnsi="Arial Narrow" w:cs="Arial"/>
          <w:sz w:val="28"/>
          <w:szCs w:val="24"/>
          <w:lang w:val="es-ES" w:eastAsia="es-MX"/>
        </w:rPr>
      </w:pPr>
    </w:p>
    <w:p w:rsidR="004B711E" w:rsidRPr="004B711E" w:rsidRDefault="004B711E" w:rsidP="004B711E">
      <w:pPr>
        <w:shd w:val="clear" w:color="auto" w:fill="FFFFFF"/>
        <w:spacing w:before="135" w:after="135" w:line="270" w:lineRule="atLeast"/>
        <w:jc w:val="both"/>
        <w:rPr>
          <w:rFonts w:ascii="Arial Narrow" w:eastAsia="Times New Roman" w:hAnsi="Arial Narrow" w:cs="Arial"/>
          <w:sz w:val="28"/>
          <w:szCs w:val="24"/>
          <w:lang w:val="es-ES" w:eastAsia="es-MX"/>
        </w:rPr>
      </w:pPr>
      <w:r w:rsidRPr="004B711E">
        <w:rPr>
          <w:rFonts w:ascii="Arial Narrow" w:eastAsia="Times New Roman" w:hAnsi="Arial Narrow" w:cs="Arial"/>
          <w:bCs/>
          <w:sz w:val="28"/>
          <w:szCs w:val="24"/>
          <w:lang w:val="es-ES" w:eastAsia="es-MX"/>
        </w:rPr>
        <w:t xml:space="preserve">Para la realización de este proyecto </w:t>
      </w:r>
      <w:r w:rsidR="00F94580" w:rsidRPr="00773D9F">
        <w:rPr>
          <w:rFonts w:ascii="Arial Narrow" w:eastAsia="Times New Roman" w:hAnsi="Arial Narrow" w:cs="Arial"/>
          <w:bCs/>
          <w:sz w:val="28"/>
          <w:szCs w:val="24"/>
          <w:lang w:val="es-ES" w:eastAsia="es-MX"/>
        </w:rPr>
        <w:t xml:space="preserve">se requiere de los participantes </w:t>
      </w:r>
      <w:r w:rsidRPr="004B711E">
        <w:rPr>
          <w:rFonts w:ascii="Arial Narrow" w:eastAsia="Times New Roman" w:hAnsi="Arial Narrow" w:cs="Arial"/>
          <w:bCs/>
          <w:sz w:val="28"/>
          <w:szCs w:val="24"/>
          <w:lang w:val="es-ES" w:eastAsia="es-MX"/>
        </w:rPr>
        <w:t xml:space="preserve"> aprendan a valorar el medio donde se lleva a cabo, tengan capacidad de convivencia, la </w:t>
      </w:r>
      <w:hyperlink r:id="rId18" w:history="1">
        <w:r w:rsidRPr="004B711E">
          <w:rPr>
            <w:rFonts w:ascii="Arial Narrow" w:eastAsia="Times New Roman" w:hAnsi="Arial Narrow" w:cs="Arial"/>
            <w:bCs/>
            <w:sz w:val="28"/>
            <w:szCs w:val="24"/>
            <w:lang w:val="es-ES" w:eastAsia="es-MX"/>
          </w:rPr>
          <w:t>organización</w:t>
        </w:r>
      </w:hyperlink>
      <w:r w:rsidRPr="004B711E">
        <w:rPr>
          <w:rFonts w:ascii="Arial Narrow" w:eastAsia="Times New Roman" w:hAnsi="Arial Narrow" w:cs="Arial"/>
          <w:bCs/>
          <w:sz w:val="28"/>
          <w:szCs w:val="24"/>
          <w:lang w:val="es-ES" w:eastAsia="es-MX"/>
        </w:rPr>
        <w:t xml:space="preserve"> de tareas grupales e individuales, medidas de precaución, protección y seguridad y cierto grado de autovalimiento.</w:t>
      </w:r>
    </w:p>
    <w:p w:rsidR="004B711E" w:rsidRPr="004B711E" w:rsidRDefault="004B711E" w:rsidP="004B711E">
      <w:pPr>
        <w:shd w:val="clear" w:color="auto" w:fill="FFFFFF"/>
        <w:spacing w:before="135" w:after="135" w:line="270" w:lineRule="atLeast"/>
        <w:jc w:val="both"/>
        <w:rPr>
          <w:rFonts w:ascii="Arial Narrow" w:eastAsia="Times New Roman" w:hAnsi="Arial Narrow" w:cs="Arial"/>
          <w:sz w:val="28"/>
          <w:szCs w:val="24"/>
          <w:lang w:val="es-ES" w:eastAsia="es-MX"/>
        </w:rPr>
      </w:pPr>
      <w:r w:rsidRPr="004B711E">
        <w:rPr>
          <w:rFonts w:ascii="Arial Narrow" w:eastAsia="Times New Roman" w:hAnsi="Arial Narrow" w:cs="Arial"/>
          <w:bCs/>
          <w:sz w:val="28"/>
          <w:szCs w:val="24"/>
          <w:lang w:val="es-ES" w:eastAsia="es-MX"/>
        </w:rPr>
        <w:t xml:space="preserve">La práctica de </w:t>
      </w:r>
      <w:hyperlink r:id="rId19" w:history="1">
        <w:r w:rsidRPr="004B711E">
          <w:rPr>
            <w:rFonts w:ascii="Arial Narrow" w:eastAsia="Times New Roman" w:hAnsi="Arial Narrow" w:cs="Arial"/>
            <w:bCs/>
            <w:sz w:val="28"/>
            <w:szCs w:val="24"/>
            <w:lang w:val="es-ES" w:eastAsia="es-MX"/>
          </w:rPr>
          <w:t>deportes</w:t>
        </w:r>
      </w:hyperlink>
      <w:r w:rsidRPr="004B711E">
        <w:rPr>
          <w:rFonts w:ascii="Arial Narrow" w:eastAsia="Times New Roman" w:hAnsi="Arial Narrow" w:cs="Arial"/>
          <w:bCs/>
          <w:sz w:val="28"/>
          <w:szCs w:val="24"/>
          <w:lang w:val="es-ES" w:eastAsia="es-MX"/>
        </w:rPr>
        <w:t xml:space="preserve"> comunes al medio natural, tienen un lugar importante en la </w:t>
      </w:r>
      <w:hyperlink r:id="rId20" w:history="1">
        <w:r w:rsidRPr="004B711E">
          <w:rPr>
            <w:rFonts w:ascii="Arial Narrow" w:eastAsia="Times New Roman" w:hAnsi="Arial Narrow" w:cs="Arial"/>
            <w:bCs/>
            <w:sz w:val="28"/>
            <w:szCs w:val="24"/>
            <w:lang w:val="es-ES" w:eastAsia="es-MX"/>
          </w:rPr>
          <w:t>planificación</w:t>
        </w:r>
      </w:hyperlink>
      <w:r w:rsidRPr="004B711E">
        <w:rPr>
          <w:rFonts w:ascii="Arial Narrow" w:eastAsia="Times New Roman" w:hAnsi="Arial Narrow" w:cs="Arial"/>
          <w:bCs/>
          <w:sz w:val="28"/>
          <w:szCs w:val="24"/>
          <w:lang w:val="es-ES" w:eastAsia="es-MX"/>
        </w:rPr>
        <w:t xml:space="preserve"> de este proyecto, ya q</w:t>
      </w:r>
      <w:r w:rsidR="00F94580" w:rsidRPr="00773D9F">
        <w:rPr>
          <w:rFonts w:ascii="Arial Narrow" w:eastAsia="Times New Roman" w:hAnsi="Arial Narrow" w:cs="Arial"/>
          <w:bCs/>
          <w:sz w:val="28"/>
          <w:szCs w:val="24"/>
          <w:lang w:val="es-ES" w:eastAsia="es-MX"/>
        </w:rPr>
        <w:t>ue esto les permite un m</w:t>
      </w:r>
      <w:r w:rsidRPr="004B711E">
        <w:rPr>
          <w:rFonts w:ascii="Arial Narrow" w:eastAsia="Times New Roman" w:hAnsi="Arial Narrow" w:cs="Arial"/>
          <w:bCs/>
          <w:sz w:val="28"/>
          <w:szCs w:val="24"/>
          <w:lang w:val="es-ES" w:eastAsia="es-MX"/>
        </w:rPr>
        <w:t xml:space="preserve">ayor conocimiento y aprovechamiento de los </w:t>
      </w:r>
      <w:hyperlink r:id="rId21" w:history="1">
        <w:r w:rsidRPr="004B711E">
          <w:rPr>
            <w:rFonts w:ascii="Arial Narrow" w:eastAsia="Times New Roman" w:hAnsi="Arial Narrow" w:cs="Arial"/>
            <w:bCs/>
            <w:sz w:val="28"/>
            <w:szCs w:val="24"/>
            <w:lang w:val="es-ES" w:eastAsia="es-MX"/>
          </w:rPr>
          <w:t>recursos</w:t>
        </w:r>
      </w:hyperlink>
      <w:r w:rsidRPr="004B711E">
        <w:rPr>
          <w:rFonts w:ascii="Arial Narrow" w:eastAsia="Times New Roman" w:hAnsi="Arial Narrow" w:cs="Arial"/>
          <w:bCs/>
          <w:sz w:val="28"/>
          <w:szCs w:val="24"/>
          <w:lang w:val="es-ES" w:eastAsia="es-MX"/>
        </w:rPr>
        <w:t xml:space="preserve"> del medio</w:t>
      </w:r>
      <w:r w:rsidR="00F94580" w:rsidRPr="00773D9F">
        <w:rPr>
          <w:rFonts w:ascii="Arial Narrow" w:eastAsia="Times New Roman" w:hAnsi="Arial Narrow" w:cs="Arial"/>
          <w:bCs/>
          <w:sz w:val="28"/>
          <w:szCs w:val="24"/>
          <w:lang w:val="es-ES" w:eastAsia="es-MX"/>
        </w:rPr>
        <w:t>,</w:t>
      </w:r>
      <w:r w:rsidR="00F94580" w:rsidRPr="00773D9F">
        <w:rPr>
          <w:rFonts w:ascii="Arial Narrow" w:eastAsia="Times New Roman" w:hAnsi="Arial Narrow" w:cs="Arial"/>
          <w:sz w:val="28"/>
          <w:szCs w:val="24"/>
          <w:lang w:val="es-ES" w:eastAsia="es-MX"/>
        </w:rPr>
        <w:t xml:space="preserve"> su</w:t>
      </w:r>
      <w:r w:rsidRPr="004B711E">
        <w:rPr>
          <w:rFonts w:ascii="Arial Narrow" w:eastAsia="Times New Roman" w:hAnsi="Arial Narrow" w:cs="Arial"/>
          <w:bCs/>
          <w:sz w:val="28"/>
          <w:szCs w:val="24"/>
          <w:lang w:val="es-ES" w:eastAsia="es-MX"/>
        </w:rPr>
        <w:t xml:space="preserve"> conocimiento de su </w:t>
      </w:r>
      <w:hyperlink r:id="rId22" w:history="1">
        <w:r w:rsidRPr="004B711E">
          <w:rPr>
            <w:rFonts w:ascii="Arial Narrow" w:eastAsia="Times New Roman" w:hAnsi="Arial Narrow" w:cs="Arial"/>
            <w:bCs/>
            <w:sz w:val="28"/>
            <w:szCs w:val="24"/>
            <w:lang w:val="es-ES" w:eastAsia="es-MX"/>
          </w:rPr>
          <w:t>interacción</w:t>
        </w:r>
      </w:hyperlink>
      <w:r w:rsidR="00F94580" w:rsidRPr="00773D9F">
        <w:rPr>
          <w:rFonts w:ascii="Arial Narrow" w:eastAsia="Times New Roman" w:hAnsi="Arial Narrow" w:cs="Arial"/>
          <w:bCs/>
          <w:sz w:val="28"/>
          <w:szCs w:val="24"/>
          <w:lang w:val="es-ES" w:eastAsia="es-MX"/>
        </w:rPr>
        <w:t xml:space="preserve"> con este y l</w:t>
      </w:r>
      <w:r w:rsidRPr="004B711E">
        <w:rPr>
          <w:rFonts w:ascii="Arial Narrow" w:eastAsia="Times New Roman" w:hAnsi="Arial Narrow" w:cs="Arial"/>
          <w:bCs/>
          <w:sz w:val="28"/>
          <w:szCs w:val="24"/>
          <w:lang w:val="es-ES" w:eastAsia="es-MX"/>
        </w:rPr>
        <w:t xml:space="preserve">a posibilidad de adaptación de sus capacidades motoras en habilidades y destrezas </w:t>
      </w:r>
      <w:r w:rsidR="00F94580" w:rsidRPr="00773D9F">
        <w:rPr>
          <w:rFonts w:ascii="Arial Narrow" w:eastAsia="Times New Roman" w:hAnsi="Arial Narrow" w:cs="Arial"/>
          <w:bCs/>
          <w:sz w:val="28"/>
          <w:szCs w:val="24"/>
          <w:lang w:val="es-ES" w:eastAsia="es-MX"/>
        </w:rPr>
        <w:t>diferentes: senderismo, relevos</w:t>
      </w:r>
      <w:r w:rsidRPr="004B711E">
        <w:rPr>
          <w:rFonts w:ascii="Arial Narrow" w:eastAsia="Times New Roman" w:hAnsi="Arial Narrow" w:cs="Arial"/>
          <w:bCs/>
          <w:sz w:val="28"/>
          <w:szCs w:val="24"/>
          <w:lang w:val="es-ES" w:eastAsia="es-MX"/>
        </w:rPr>
        <w:t>, acampada, etc.</w:t>
      </w:r>
    </w:p>
    <w:p w:rsidR="00F94580" w:rsidRPr="00773D9F" w:rsidRDefault="00F94580" w:rsidP="004B711E">
      <w:pPr>
        <w:shd w:val="clear" w:color="auto" w:fill="FFFFFF"/>
        <w:spacing w:before="135" w:after="135" w:line="270" w:lineRule="atLeast"/>
        <w:jc w:val="both"/>
        <w:rPr>
          <w:rFonts w:ascii="Arial Narrow" w:eastAsia="Times New Roman" w:hAnsi="Arial Narrow" w:cs="Arial"/>
          <w:bCs/>
          <w:sz w:val="28"/>
          <w:szCs w:val="24"/>
          <w:lang w:val="es-ES" w:eastAsia="es-MX"/>
        </w:rPr>
      </w:pPr>
      <w:bookmarkStart w:id="41" w:name="objet"/>
    </w:p>
    <w:p w:rsidR="004B711E" w:rsidRPr="004B711E" w:rsidRDefault="004B711E" w:rsidP="004B711E">
      <w:pPr>
        <w:shd w:val="clear" w:color="auto" w:fill="FFFFFF"/>
        <w:spacing w:before="135" w:after="135" w:line="270" w:lineRule="atLeast"/>
        <w:jc w:val="both"/>
        <w:rPr>
          <w:rFonts w:ascii="Arial Narrow" w:eastAsia="Times New Roman" w:hAnsi="Arial Narrow" w:cs="Arial"/>
          <w:sz w:val="28"/>
          <w:szCs w:val="24"/>
          <w:lang w:val="es-ES" w:eastAsia="es-MX"/>
        </w:rPr>
      </w:pPr>
      <w:r w:rsidRPr="004B711E">
        <w:rPr>
          <w:rFonts w:ascii="Arial Narrow" w:eastAsia="Times New Roman" w:hAnsi="Arial Narrow" w:cs="Arial"/>
          <w:bCs/>
          <w:sz w:val="28"/>
          <w:szCs w:val="24"/>
          <w:u w:val="single"/>
          <w:lang w:val="es-ES" w:eastAsia="es-MX"/>
        </w:rPr>
        <w:lastRenderedPageBreak/>
        <w:t>OBJETIVOS DE LOS CAMPAMENTOS EDUCATIVOS</w:t>
      </w:r>
      <w:r w:rsidRPr="004B711E">
        <w:rPr>
          <w:rFonts w:ascii="Arial Narrow" w:eastAsia="Times New Roman" w:hAnsi="Arial Narrow" w:cs="Arial"/>
          <w:bCs/>
          <w:sz w:val="28"/>
          <w:szCs w:val="24"/>
          <w:lang w:val="es-ES" w:eastAsia="es-MX"/>
        </w:rPr>
        <w:t>:</w:t>
      </w:r>
      <w:bookmarkEnd w:id="41"/>
    </w:p>
    <w:p w:rsidR="004B711E" w:rsidRPr="004B711E" w:rsidRDefault="004B711E" w:rsidP="004B711E">
      <w:pPr>
        <w:shd w:val="clear" w:color="auto" w:fill="FFFFFF"/>
        <w:spacing w:before="135" w:after="135" w:line="270" w:lineRule="atLeast"/>
        <w:jc w:val="both"/>
        <w:rPr>
          <w:rFonts w:ascii="Arial Narrow" w:eastAsia="Times New Roman" w:hAnsi="Arial Narrow" w:cs="Arial"/>
          <w:sz w:val="28"/>
          <w:szCs w:val="24"/>
          <w:lang w:val="es-ES" w:eastAsia="es-MX"/>
        </w:rPr>
      </w:pPr>
      <w:r w:rsidRPr="004B711E">
        <w:rPr>
          <w:rFonts w:ascii="Arial Narrow" w:eastAsia="Times New Roman" w:hAnsi="Arial Narrow" w:cs="Arial"/>
          <w:bCs/>
          <w:sz w:val="28"/>
          <w:szCs w:val="24"/>
          <w:lang w:val="es-ES" w:eastAsia="es-MX"/>
        </w:rPr>
        <w:t>• Adquirir nociones de las diferentes circunstancias de campamento, aprendiendo a utilizar y mantener los diversos elementos campamentiles e incorporar habilidades y experiencias útiles para la vida cotidiana.</w:t>
      </w:r>
    </w:p>
    <w:p w:rsidR="004B711E" w:rsidRPr="004B711E" w:rsidRDefault="004B711E" w:rsidP="004B711E">
      <w:pPr>
        <w:shd w:val="clear" w:color="auto" w:fill="FFFFFF"/>
        <w:spacing w:before="135" w:after="135" w:line="270" w:lineRule="atLeast"/>
        <w:jc w:val="both"/>
        <w:rPr>
          <w:rFonts w:ascii="Arial Narrow" w:eastAsia="Times New Roman" w:hAnsi="Arial Narrow" w:cs="Arial"/>
          <w:sz w:val="28"/>
          <w:szCs w:val="24"/>
          <w:lang w:val="es-ES" w:eastAsia="es-MX"/>
        </w:rPr>
      </w:pPr>
      <w:r w:rsidRPr="004B711E">
        <w:rPr>
          <w:rFonts w:ascii="Arial Narrow" w:eastAsia="Times New Roman" w:hAnsi="Arial Narrow" w:cs="Arial"/>
          <w:bCs/>
          <w:sz w:val="28"/>
          <w:szCs w:val="24"/>
          <w:lang w:val="es-ES" w:eastAsia="es-MX"/>
        </w:rPr>
        <w:t xml:space="preserve">• Mejorar el desarrollo físico y la salud, adquiriendo destrezas para desenvolverse en distintos terrenos, sin desestimar la apreciación de </w:t>
      </w:r>
      <w:hyperlink r:id="rId23" w:history="1">
        <w:r w:rsidRPr="004B711E">
          <w:rPr>
            <w:rFonts w:ascii="Arial Narrow" w:eastAsia="Times New Roman" w:hAnsi="Arial Narrow" w:cs="Arial"/>
            <w:bCs/>
            <w:sz w:val="28"/>
            <w:szCs w:val="24"/>
            <w:lang w:val="es-ES" w:eastAsia="es-MX"/>
          </w:rPr>
          <w:t>valores</w:t>
        </w:r>
      </w:hyperlink>
      <w:r w:rsidRPr="004B711E">
        <w:rPr>
          <w:rFonts w:ascii="Arial Narrow" w:eastAsia="Times New Roman" w:hAnsi="Arial Narrow" w:cs="Arial"/>
          <w:bCs/>
          <w:sz w:val="28"/>
          <w:szCs w:val="24"/>
          <w:lang w:val="es-ES" w:eastAsia="es-MX"/>
        </w:rPr>
        <w:t xml:space="preserve"> estéticos.</w:t>
      </w:r>
    </w:p>
    <w:p w:rsidR="004B711E" w:rsidRPr="004B711E" w:rsidRDefault="004B711E" w:rsidP="004B711E">
      <w:pPr>
        <w:shd w:val="clear" w:color="auto" w:fill="FFFFFF"/>
        <w:spacing w:before="135" w:after="135" w:line="270" w:lineRule="atLeast"/>
        <w:jc w:val="both"/>
        <w:rPr>
          <w:rFonts w:ascii="Arial Narrow" w:eastAsia="Times New Roman" w:hAnsi="Arial Narrow" w:cs="Arial"/>
          <w:sz w:val="28"/>
          <w:szCs w:val="24"/>
          <w:lang w:val="es-ES" w:eastAsia="es-MX"/>
        </w:rPr>
      </w:pPr>
      <w:r w:rsidRPr="004B711E">
        <w:rPr>
          <w:rFonts w:ascii="Arial Narrow" w:eastAsia="Times New Roman" w:hAnsi="Arial Narrow" w:cs="Arial"/>
          <w:bCs/>
          <w:sz w:val="28"/>
          <w:szCs w:val="24"/>
          <w:lang w:val="es-ES" w:eastAsia="es-MX"/>
        </w:rPr>
        <w:t xml:space="preserve">• Desarrollar imaginación y </w:t>
      </w:r>
      <w:hyperlink r:id="rId24" w:history="1">
        <w:r w:rsidRPr="004B711E">
          <w:rPr>
            <w:rFonts w:ascii="Arial Narrow" w:eastAsia="Times New Roman" w:hAnsi="Arial Narrow" w:cs="Arial"/>
            <w:bCs/>
            <w:sz w:val="28"/>
            <w:szCs w:val="24"/>
            <w:lang w:val="es-ES" w:eastAsia="es-MX"/>
          </w:rPr>
          <w:t>creatividad</w:t>
        </w:r>
      </w:hyperlink>
      <w:r w:rsidRPr="004B711E">
        <w:rPr>
          <w:rFonts w:ascii="Arial Narrow" w:eastAsia="Times New Roman" w:hAnsi="Arial Narrow" w:cs="Arial"/>
          <w:bCs/>
          <w:sz w:val="28"/>
          <w:szCs w:val="24"/>
          <w:lang w:val="es-ES" w:eastAsia="es-MX"/>
        </w:rPr>
        <w:t xml:space="preserve"> en la apreciación y manifestación de aspectos estético-expresivos, divirtiéndose y recreándose.</w:t>
      </w:r>
    </w:p>
    <w:p w:rsidR="004B711E" w:rsidRPr="004B711E" w:rsidRDefault="004B711E" w:rsidP="004B711E">
      <w:pPr>
        <w:shd w:val="clear" w:color="auto" w:fill="FFFFFF"/>
        <w:spacing w:before="135" w:after="135" w:line="270" w:lineRule="atLeast"/>
        <w:jc w:val="both"/>
        <w:rPr>
          <w:rFonts w:ascii="Arial Narrow" w:eastAsia="Times New Roman" w:hAnsi="Arial Narrow" w:cs="Arial"/>
          <w:sz w:val="28"/>
          <w:szCs w:val="24"/>
          <w:lang w:val="es-ES" w:eastAsia="es-MX"/>
        </w:rPr>
      </w:pPr>
      <w:r w:rsidRPr="004B711E">
        <w:rPr>
          <w:rFonts w:ascii="Arial Narrow" w:eastAsia="Times New Roman" w:hAnsi="Arial Narrow" w:cs="Arial"/>
          <w:bCs/>
          <w:sz w:val="28"/>
          <w:szCs w:val="24"/>
          <w:lang w:val="es-ES" w:eastAsia="es-MX"/>
        </w:rPr>
        <w:t xml:space="preserve">• Desarrollar el espíritu de colaboración y sociabilización, mediante la aceptación de </w:t>
      </w:r>
      <w:hyperlink r:id="rId25" w:history="1">
        <w:r w:rsidRPr="004B711E">
          <w:rPr>
            <w:rFonts w:ascii="Arial Narrow" w:eastAsia="Times New Roman" w:hAnsi="Arial Narrow" w:cs="Arial"/>
            <w:bCs/>
            <w:sz w:val="28"/>
            <w:szCs w:val="24"/>
            <w:lang w:val="es-ES" w:eastAsia="es-MX"/>
          </w:rPr>
          <w:t>normas</w:t>
        </w:r>
      </w:hyperlink>
      <w:r w:rsidRPr="004B711E">
        <w:rPr>
          <w:rFonts w:ascii="Arial Narrow" w:eastAsia="Times New Roman" w:hAnsi="Arial Narrow" w:cs="Arial"/>
          <w:bCs/>
          <w:sz w:val="28"/>
          <w:szCs w:val="24"/>
          <w:lang w:val="es-ES" w:eastAsia="es-MX"/>
        </w:rPr>
        <w:t xml:space="preserve"> de convivencia fuera del ámbito familiar.</w:t>
      </w:r>
    </w:p>
    <w:p w:rsidR="004B711E" w:rsidRPr="004B711E" w:rsidRDefault="004B711E" w:rsidP="004B711E">
      <w:pPr>
        <w:shd w:val="clear" w:color="auto" w:fill="FFFFFF"/>
        <w:spacing w:before="135" w:after="135" w:line="270" w:lineRule="atLeast"/>
        <w:jc w:val="both"/>
        <w:rPr>
          <w:rFonts w:ascii="Arial Narrow" w:eastAsia="Times New Roman" w:hAnsi="Arial Narrow" w:cs="Arial"/>
          <w:sz w:val="28"/>
          <w:szCs w:val="24"/>
          <w:lang w:val="es-ES" w:eastAsia="es-MX"/>
        </w:rPr>
      </w:pPr>
      <w:r w:rsidRPr="004B711E">
        <w:rPr>
          <w:rFonts w:ascii="Arial Narrow" w:eastAsia="Times New Roman" w:hAnsi="Arial Narrow" w:cs="Arial"/>
          <w:bCs/>
          <w:sz w:val="28"/>
          <w:szCs w:val="24"/>
          <w:lang w:val="es-ES" w:eastAsia="es-MX"/>
        </w:rPr>
        <w:t>• Adecuarse y adaptarse temporalmente al nuevo medio natural, soportando y venciendo obstáculos de aclimatación.</w:t>
      </w:r>
    </w:p>
    <w:p w:rsidR="004B711E" w:rsidRPr="004B711E" w:rsidRDefault="004B711E" w:rsidP="004B711E">
      <w:pPr>
        <w:shd w:val="clear" w:color="auto" w:fill="FFFFFF"/>
        <w:spacing w:before="135" w:after="135" w:line="270" w:lineRule="atLeast"/>
        <w:jc w:val="both"/>
        <w:rPr>
          <w:rFonts w:ascii="Arial Narrow" w:eastAsia="Times New Roman" w:hAnsi="Arial Narrow" w:cs="Arial"/>
          <w:sz w:val="28"/>
          <w:szCs w:val="24"/>
          <w:lang w:val="es-ES" w:eastAsia="es-MX"/>
        </w:rPr>
      </w:pPr>
      <w:r w:rsidRPr="004B711E">
        <w:rPr>
          <w:rFonts w:ascii="Arial Narrow" w:eastAsia="Times New Roman" w:hAnsi="Arial Narrow" w:cs="Arial"/>
          <w:bCs/>
          <w:sz w:val="28"/>
          <w:szCs w:val="24"/>
          <w:lang w:val="es-ES" w:eastAsia="es-MX"/>
        </w:rPr>
        <w:t>• Participación responsable y comprometida en actividades de subsistencia en la naturaleza, preservando el medio natural</w:t>
      </w:r>
    </w:p>
    <w:p w:rsidR="00F94580" w:rsidRPr="00773D9F" w:rsidRDefault="00F94580" w:rsidP="004B711E">
      <w:pPr>
        <w:autoSpaceDE w:val="0"/>
        <w:autoSpaceDN w:val="0"/>
        <w:adjustRightInd w:val="0"/>
        <w:spacing w:after="0" w:line="240" w:lineRule="auto"/>
        <w:jc w:val="both"/>
        <w:rPr>
          <w:rFonts w:ascii="Arial Narrow" w:hAnsi="Arial Narrow" w:cs="TTE241CF90t00"/>
          <w:color w:val="000000"/>
          <w:sz w:val="28"/>
          <w:szCs w:val="24"/>
        </w:rPr>
      </w:pPr>
    </w:p>
    <w:p w:rsidR="007121C9" w:rsidRPr="00773D9F" w:rsidRDefault="007121C9" w:rsidP="004B711E">
      <w:pPr>
        <w:autoSpaceDE w:val="0"/>
        <w:autoSpaceDN w:val="0"/>
        <w:adjustRightInd w:val="0"/>
        <w:spacing w:after="0" w:line="240" w:lineRule="auto"/>
        <w:jc w:val="both"/>
        <w:rPr>
          <w:rFonts w:ascii="Arial Narrow" w:hAnsi="Arial Narrow" w:cs="TTE241CF90t00"/>
          <w:color w:val="000000"/>
          <w:sz w:val="28"/>
          <w:szCs w:val="24"/>
          <w:u w:val="single"/>
        </w:rPr>
      </w:pPr>
    </w:p>
    <w:p w:rsidR="007121C9" w:rsidRPr="00773D9F" w:rsidRDefault="007121C9" w:rsidP="004B711E">
      <w:pPr>
        <w:autoSpaceDE w:val="0"/>
        <w:autoSpaceDN w:val="0"/>
        <w:adjustRightInd w:val="0"/>
        <w:spacing w:after="0" w:line="240" w:lineRule="auto"/>
        <w:jc w:val="both"/>
        <w:rPr>
          <w:rFonts w:ascii="Arial Narrow" w:hAnsi="Arial Narrow" w:cs="TTE241CF90t00"/>
          <w:color w:val="000000"/>
          <w:sz w:val="28"/>
          <w:szCs w:val="24"/>
          <w:u w:val="single"/>
        </w:rPr>
      </w:pPr>
    </w:p>
    <w:p w:rsidR="007121C9" w:rsidRPr="00773D9F" w:rsidRDefault="007121C9" w:rsidP="004B711E">
      <w:pPr>
        <w:autoSpaceDE w:val="0"/>
        <w:autoSpaceDN w:val="0"/>
        <w:adjustRightInd w:val="0"/>
        <w:spacing w:after="0" w:line="240" w:lineRule="auto"/>
        <w:jc w:val="both"/>
        <w:rPr>
          <w:rFonts w:ascii="Arial Narrow" w:hAnsi="Arial Narrow" w:cs="TTE241CF90t00"/>
          <w:color w:val="000000"/>
          <w:sz w:val="28"/>
          <w:szCs w:val="24"/>
          <w:u w:val="single"/>
        </w:rPr>
      </w:pPr>
    </w:p>
    <w:p w:rsidR="007121C9" w:rsidRPr="00773D9F" w:rsidRDefault="007121C9" w:rsidP="004B711E">
      <w:pPr>
        <w:autoSpaceDE w:val="0"/>
        <w:autoSpaceDN w:val="0"/>
        <w:adjustRightInd w:val="0"/>
        <w:spacing w:after="0" w:line="240" w:lineRule="auto"/>
        <w:jc w:val="both"/>
        <w:rPr>
          <w:rFonts w:ascii="Arial Narrow" w:hAnsi="Arial Narrow" w:cs="TTE241CF90t00"/>
          <w:color w:val="000000"/>
          <w:sz w:val="28"/>
          <w:szCs w:val="24"/>
          <w:u w:val="single"/>
        </w:rPr>
      </w:pPr>
    </w:p>
    <w:p w:rsidR="007121C9" w:rsidRPr="00773D9F" w:rsidRDefault="007121C9" w:rsidP="004B711E">
      <w:pPr>
        <w:autoSpaceDE w:val="0"/>
        <w:autoSpaceDN w:val="0"/>
        <w:adjustRightInd w:val="0"/>
        <w:spacing w:after="0" w:line="240" w:lineRule="auto"/>
        <w:jc w:val="both"/>
        <w:rPr>
          <w:rFonts w:ascii="Arial Narrow" w:hAnsi="Arial Narrow" w:cs="TTE241CF90t00"/>
          <w:color w:val="000000"/>
          <w:sz w:val="28"/>
          <w:szCs w:val="24"/>
          <w:u w:val="single"/>
        </w:rPr>
      </w:pPr>
    </w:p>
    <w:p w:rsidR="007121C9" w:rsidRPr="00773D9F" w:rsidRDefault="007121C9" w:rsidP="004B711E">
      <w:pPr>
        <w:autoSpaceDE w:val="0"/>
        <w:autoSpaceDN w:val="0"/>
        <w:adjustRightInd w:val="0"/>
        <w:spacing w:after="0" w:line="240" w:lineRule="auto"/>
        <w:jc w:val="both"/>
        <w:rPr>
          <w:rFonts w:ascii="Arial Narrow" w:hAnsi="Arial Narrow" w:cs="TTE241CF90t00"/>
          <w:color w:val="000000"/>
          <w:sz w:val="28"/>
          <w:szCs w:val="24"/>
          <w:u w:val="single"/>
        </w:rPr>
      </w:pPr>
    </w:p>
    <w:p w:rsidR="007121C9" w:rsidRPr="00773D9F" w:rsidRDefault="007121C9" w:rsidP="004B711E">
      <w:pPr>
        <w:autoSpaceDE w:val="0"/>
        <w:autoSpaceDN w:val="0"/>
        <w:adjustRightInd w:val="0"/>
        <w:spacing w:after="0" w:line="240" w:lineRule="auto"/>
        <w:jc w:val="both"/>
        <w:rPr>
          <w:rFonts w:ascii="Arial Narrow" w:hAnsi="Arial Narrow" w:cs="TTE241CF90t00"/>
          <w:color w:val="000000"/>
          <w:sz w:val="28"/>
          <w:szCs w:val="24"/>
          <w:u w:val="single"/>
        </w:rPr>
      </w:pPr>
    </w:p>
    <w:p w:rsidR="00773D9F" w:rsidRPr="00773D9F" w:rsidRDefault="00773D9F" w:rsidP="004B711E">
      <w:pPr>
        <w:autoSpaceDE w:val="0"/>
        <w:autoSpaceDN w:val="0"/>
        <w:adjustRightInd w:val="0"/>
        <w:spacing w:after="0" w:line="240" w:lineRule="auto"/>
        <w:jc w:val="both"/>
        <w:rPr>
          <w:rFonts w:ascii="Arial Narrow" w:hAnsi="Arial Narrow" w:cs="TTE241CF90t00"/>
          <w:color w:val="000000"/>
          <w:sz w:val="28"/>
          <w:szCs w:val="24"/>
          <w:u w:val="single"/>
        </w:rPr>
      </w:pPr>
    </w:p>
    <w:p w:rsidR="00773D9F" w:rsidRPr="00773D9F" w:rsidRDefault="00773D9F" w:rsidP="004B711E">
      <w:pPr>
        <w:autoSpaceDE w:val="0"/>
        <w:autoSpaceDN w:val="0"/>
        <w:adjustRightInd w:val="0"/>
        <w:spacing w:after="0" w:line="240" w:lineRule="auto"/>
        <w:jc w:val="both"/>
        <w:rPr>
          <w:rFonts w:ascii="Arial Narrow" w:hAnsi="Arial Narrow" w:cs="TTE241CF90t00"/>
          <w:color w:val="000000"/>
          <w:sz w:val="28"/>
          <w:szCs w:val="24"/>
          <w:u w:val="single"/>
        </w:rPr>
      </w:pPr>
    </w:p>
    <w:p w:rsidR="00773D9F" w:rsidRPr="00773D9F" w:rsidRDefault="00773D9F" w:rsidP="004B711E">
      <w:pPr>
        <w:autoSpaceDE w:val="0"/>
        <w:autoSpaceDN w:val="0"/>
        <w:adjustRightInd w:val="0"/>
        <w:spacing w:after="0" w:line="240" w:lineRule="auto"/>
        <w:jc w:val="both"/>
        <w:rPr>
          <w:rFonts w:ascii="Arial Narrow" w:hAnsi="Arial Narrow" w:cs="TTE241CF90t00"/>
          <w:color w:val="000000"/>
          <w:sz w:val="28"/>
          <w:szCs w:val="24"/>
          <w:u w:val="single"/>
        </w:rPr>
      </w:pPr>
    </w:p>
    <w:p w:rsidR="00F94580" w:rsidRPr="00773D9F" w:rsidRDefault="00F94580" w:rsidP="004B711E">
      <w:pPr>
        <w:autoSpaceDE w:val="0"/>
        <w:autoSpaceDN w:val="0"/>
        <w:adjustRightInd w:val="0"/>
        <w:spacing w:after="0" w:line="240" w:lineRule="auto"/>
        <w:jc w:val="both"/>
        <w:rPr>
          <w:rFonts w:ascii="Arial Narrow" w:hAnsi="Arial Narrow" w:cs="TTE241CF90t00"/>
          <w:color w:val="000000"/>
          <w:sz w:val="28"/>
          <w:szCs w:val="24"/>
        </w:rPr>
      </w:pPr>
      <w:r w:rsidRPr="00773D9F">
        <w:rPr>
          <w:rFonts w:ascii="Arial Narrow" w:hAnsi="Arial Narrow" w:cs="TTE241CF90t00"/>
          <w:color w:val="000000"/>
          <w:sz w:val="28"/>
          <w:szCs w:val="24"/>
          <w:u w:val="single"/>
        </w:rPr>
        <w:t>DATOS A CONSIDERAS POR LOS PARTICIPANTES</w:t>
      </w:r>
      <w:r w:rsidRPr="00773D9F">
        <w:rPr>
          <w:rFonts w:ascii="Arial Narrow" w:hAnsi="Arial Narrow" w:cs="TTE241CF90t00"/>
          <w:color w:val="000000"/>
          <w:sz w:val="28"/>
          <w:szCs w:val="24"/>
        </w:rPr>
        <w:t>:</w:t>
      </w:r>
    </w:p>
    <w:p w:rsidR="004B711E" w:rsidRPr="00773D9F" w:rsidRDefault="004B711E" w:rsidP="004B711E">
      <w:pPr>
        <w:autoSpaceDE w:val="0"/>
        <w:autoSpaceDN w:val="0"/>
        <w:adjustRightInd w:val="0"/>
        <w:spacing w:after="0" w:line="240" w:lineRule="auto"/>
        <w:jc w:val="both"/>
        <w:rPr>
          <w:rFonts w:ascii="Arial Narrow" w:hAnsi="Arial Narrow" w:cs="TTE1B286D0t00"/>
          <w:color w:val="000000"/>
          <w:sz w:val="28"/>
          <w:szCs w:val="24"/>
        </w:rPr>
      </w:pPr>
      <w:r w:rsidRPr="00773D9F">
        <w:rPr>
          <w:rFonts w:ascii="Arial Narrow" w:hAnsi="Arial Narrow" w:cs="TTE1B1D0C8t00"/>
          <w:color w:val="000000"/>
          <w:sz w:val="28"/>
          <w:szCs w:val="24"/>
        </w:rPr>
        <w:t xml:space="preserve">_ </w:t>
      </w:r>
      <w:r w:rsidRPr="00773D9F">
        <w:rPr>
          <w:rFonts w:ascii="Arial Narrow" w:hAnsi="Arial Narrow" w:cs="TTE1B286D0t00"/>
          <w:color w:val="000000"/>
          <w:sz w:val="28"/>
          <w:szCs w:val="24"/>
        </w:rPr>
        <w:t>Cumplir con las normas de la actividad</w:t>
      </w:r>
    </w:p>
    <w:p w:rsidR="004B711E" w:rsidRPr="00773D9F" w:rsidRDefault="004B711E" w:rsidP="004B711E">
      <w:pPr>
        <w:autoSpaceDE w:val="0"/>
        <w:autoSpaceDN w:val="0"/>
        <w:adjustRightInd w:val="0"/>
        <w:spacing w:after="0" w:line="240" w:lineRule="auto"/>
        <w:jc w:val="both"/>
        <w:rPr>
          <w:rFonts w:ascii="Arial Narrow" w:hAnsi="Arial Narrow" w:cs="TTE1B286D0t00"/>
          <w:color w:val="000000"/>
          <w:sz w:val="28"/>
          <w:szCs w:val="24"/>
        </w:rPr>
      </w:pPr>
      <w:r w:rsidRPr="00773D9F">
        <w:rPr>
          <w:rFonts w:ascii="Arial Narrow" w:hAnsi="Arial Narrow" w:cs="TTE1B1D0C8t00"/>
          <w:color w:val="000000"/>
          <w:sz w:val="28"/>
          <w:szCs w:val="24"/>
        </w:rPr>
        <w:t xml:space="preserve">_ </w:t>
      </w:r>
      <w:r w:rsidRPr="00773D9F">
        <w:rPr>
          <w:rFonts w:ascii="Arial Narrow" w:hAnsi="Arial Narrow" w:cs="TTE1B286D0t00"/>
          <w:color w:val="000000"/>
          <w:sz w:val="28"/>
          <w:szCs w:val="24"/>
        </w:rPr>
        <w:t>Formar part</w:t>
      </w:r>
      <w:r w:rsidR="001B53A0" w:rsidRPr="00773D9F">
        <w:rPr>
          <w:rFonts w:ascii="Arial Narrow" w:hAnsi="Arial Narrow" w:cs="TTE1B286D0t00"/>
          <w:color w:val="000000"/>
          <w:sz w:val="28"/>
          <w:szCs w:val="24"/>
        </w:rPr>
        <w:t xml:space="preserve">e de la Asamblea de voluntarios </w:t>
      </w:r>
      <w:r w:rsidRPr="00773D9F">
        <w:rPr>
          <w:rFonts w:ascii="Arial Narrow" w:hAnsi="Arial Narrow" w:cs="TTE1B286D0t00"/>
          <w:color w:val="000000"/>
          <w:sz w:val="28"/>
          <w:szCs w:val="24"/>
        </w:rPr>
        <w:t>y de las comisiones que se integren</w:t>
      </w:r>
    </w:p>
    <w:p w:rsidR="004B711E" w:rsidRPr="00773D9F" w:rsidRDefault="004B711E" w:rsidP="004B711E">
      <w:pPr>
        <w:autoSpaceDE w:val="0"/>
        <w:autoSpaceDN w:val="0"/>
        <w:adjustRightInd w:val="0"/>
        <w:spacing w:after="0" w:line="240" w:lineRule="auto"/>
        <w:jc w:val="both"/>
        <w:rPr>
          <w:rFonts w:ascii="Arial Narrow" w:hAnsi="Arial Narrow" w:cs="TTE1B286D0t00"/>
          <w:color w:val="000000"/>
          <w:sz w:val="28"/>
          <w:szCs w:val="24"/>
        </w:rPr>
      </w:pPr>
      <w:r w:rsidRPr="00773D9F">
        <w:rPr>
          <w:rFonts w:ascii="Arial Narrow" w:hAnsi="Arial Narrow" w:cs="TTE1B1D0C8t00"/>
          <w:color w:val="000000"/>
          <w:sz w:val="28"/>
          <w:szCs w:val="24"/>
        </w:rPr>
        <w:t xml:space="preserve">_ </w:t>
      </w:r>
      <w:r w:rsidRPr="00773D9F">
        <w:rPr>
          <w:rFonts w:ascii="Arial Narrow" w:hAnsi="Arial Narrow" w:cs="TTE1B286D0t00"/>
          <w:color w:val="000000"/>
          <w:sz w:val="28"/>
          <w:szCs w:val="24"/>
        </w:rPr>
        <w:t>Tomar parte en las deliberaciones y</w:t>
      </w:r>
      <w:r w:rsidR="001B53A0" w:rsidRPr="00773D9F">
        <w:rPr>
          <w:rFonts w:ascii="Arial Narrow" w:hAnsi="Arial Narrow" w:cs="TTE1B286D0t00"/>
          <w:color w:val="000000"/>
          <w:sz w:val="28"/>
          <w:szCs w:val="24"/>
        </w:rPr>
        <w:t xml:space="preserve"> decisiones </w:t>
      </w:r>
      <w:r w:rsidRPr="00773D9F">
        <w:rPr>
          <w:rFonts w:ascii="Arial Narrow" w:hAnsi="Arial Narrow" w:cs="TTE1B286D0t00"/>
          <w:color w:val="000000"/>
          <w:sz w:val="28"/>
          <w:szCs w:val="24"/>
        </w:rPr>
        <w:t>del grupo</w:t>
      </w:r>
    </w:p>
    <w:p w:rsidR="004B711E" w:rsidRPr="00773D9F" w:rsidRDefault="004B711E" w:rsidP="004B711E">
      <w:pPr>
        <w:autoSpaceDE w:val="0"/>
        <w:autoSpaceDN w:val="0"/>
        <w:adjustRightInd w:val="0"/>
        <w:spacing w:after="0" w:line="240" w:lineRule="auto"/>
        <w:jc w:val="both"/>
        <w:rPr>
          <w:rFonts w:ascii="Arial Narrow" w:hAnsi="Arial Narrow" w:cs="TTE1B286D0t00"/>
          <w:color w:val="000000"/>
          <w:sz w:val="28"/>
          <w:szCs w:val="24"/>
        </w:rPr>
      </w:pPr>
      <w:r w:rsidRPr="00773D9F">
        <w:rPr>
          <w:rFonts w:ascii="Arial Narrow" w:hAnsi="Arial Narrow" w:cs="TTE1B1D0C8t00"/>
          <w:color w:val="000000"/>
          <w:sz w:val="28"/>
          <w:szCs w:val="24"/>
        </w:rPr>
        <w:t xml:space="preserve">_ </w:t>
      </w:r>
      <w:r w:rsidRPr="00773D9F">
        <w:rPr>
          <w:rFonts w:ascii="Arial Narrow" w:hAnsi="Arial Narrow" w:cs="TTE1B286D0t00"/>
          <w:color w:val="000000"/>
          <w:sz w:val="28"/>
          <w:szCs w:val="24"/>
        </w:rPr>
        <w:t>Cumplir c</w:t>
      </w:r>
      <w:r w:rsidR="001B53A0" w:rsidRPr="00773D9F">
        <w:rPr>
          <w:rFonts w:ascii="Arial Narrow" w:hAnsi="Arial Narrow" w:cs="TTE1B286D0t00"/>
          <w:color w:val="000000"/>
          <w:sz w:val="28"/>
          <w:szCs w:val="24"/>
        </w:rPr>
        <w:t xml:space="preserve">on las tareas y roles que se le </w:t>
      </w:r>
      <w:r w:rsidRPr="00773D9F">
        <w:rPr>
          <w:rFonts w:ascii="Arial Narrow" w:hAnsi="Arial Narrow" w:cs="TTE1B286D0t00"/>
          <w:color w:val="000000"/>
          <w:sz w:val="28"/>
          <w:szCs w:val="24"/>
        </w:rPr>
        <w:t>asignen</w:t>
      </w:r>
    </w:p>
    <w:p w:rsidR="004B711E" w:rsidRPr="00773D9F" w:rsidRDefault="004B711E" w:rsidP="004B711E">
      <w:pPr>
        <w:autoSpaceDE w:val="0"/>
        <w:autoSpaceDN w:val="0"/>
        <w:adjustRightInd w:val="0"/>
        <w:spacing w:after="0" w:line="240" w:lineRule="auto"/>
        <w:jc w:val="both"/>
        <w:rPr>
          <w:rFonts w:ascii="Arial Narrow" w:hAnsi="Arial Narrow" w:cs="TTE1B286D0t00"/>
          <w:color w:val="000000"/>
          <w:sz w:val="28"/>
          <w:szCs w:val="24"/>
        </w:rPr>
      </w:pPr>
      <w:r w:rsidRPr="00773D9F">
        <w:rPr>
          <w:rFonts w:ascii="Arial Narrow" w:hAnsi="Arial Narrow" w:cs="TTE1B1D0C8t00"/>
          <w:color w:val="000000"/>
          <w:sz w:val="28"/>
          <w:szCs w:val="24"/>
        </w:rPr>
        <w:t xml:space="preserve">_ </w:t>
      </w:r>
      <w:r w:rsidRPr="00773D9F">
        <w:rPr>
          <w:rFonts w:ascii="Arial Narrow" w:hAnsi="Arial Narrow" w:cs="TTE1B286D0t00"/>
          <w:color w:val="000000"/>
          <w:sz w:val="28"/>
          <w:szCs w:val="24"/>
        </w:rPr>
        <w:t xml:space="preserve">Contribuir, </w:t>
      </w:r>
      <w:r w:rsidR="001B53A0" w:rsidRPr="00773D9F">
        <w:rPr>
          <w:rFonts w:ascii="Arial Narrow" w:hAnsi="Arial Narrow" w:cs="TTE1B286D0t00"/>
          <w:color w:val="000000"/>
          <w:sz w:val="28"/>
          <w:szCs w:val="24"/>
        </w:rPr>
        <w:t xml:space="preserve">en general, con la organización; </w:t>
      </w:r>
      <w:r w:rsidRPr="00773D9F">
        <w:rPr>
          <w:rFonts w:ascii="Arial Narrow" w:hAnsi="Arial Narrow" w:cs="TTE1B320C0t00"/>
          <w:color w:val="000000"/>
          <w:sz w:val="28"/>
          <w:szCs w:val="24"/>
        </w:rPr>
        <w:t>Brindar espacios de participación</w:t>
      </w:r>
      <w:r w:rsidR="001B53A0" w:rsidRPr="00773D9F">
        <w:rPr>
          <w:rFonts w:ascii="Arial Narrow" w:hAnsi="Arial Narrow" w:cs="TTE1B286D0t00"/>
          <w:color w:val="000000"/>
          <w:sz w:val="28"/>
          <w:szCs w:val="24"/>
        </w:rPr>
        <w:t xml:space="preserve"> </w:t>
      </w:r>
      <w:r w:rsidRPr="00773D9F">
        <w:rPr>
          <w:rFonts w:ascii="Arial Narrow" w:hAnsi="Arial Narrow" w:cs="TTE1B320C0t00"/>
          <w:color w:val="000000"/>
          <w:sz w:val="28"/>
          <w:szCs w:val="24"/>
        </w:rPr>
        <w:t>de las personas jóvenes, que tenga</w:t>
      </w:r>
      <w:r w:rsidR="001B53A0" w:rsidRPr="00773D9F">
        <w:rPr>
          <w:rFonts w:ascii="Arial Narrow" w:hAnsi="Arial Narrow" w:cs="TTE1B286D0t00"/>
          <w:color w:val="000000"/>
          <w:sz w:val="28"/>
          <w:szCs w:val="24"/>
        </w:rPr>
        <w:t xml:space="preserve"> </w:t>
      </w:r>
      <w:r w:rsidRPr="00773D9F">
        <w:rPr>
          <w:rFonts w:ascii="Arial Narrow" w:hAnsi="Arial Narrow" w:cs="TTE1B320C0t00"/>
          <w:color w:val="000000"/>
          <w:sz w:val="28"/>
          <w:szCs w:val="24"/>
        </w:rPr>
        <w:t>como fundamento primordial</w:t>
      </w:r>
      <w:r w:rsidR="001B53A0" w:rsidRPr="00773D9F">
        <w:rPr>
          <w:rFonts w:ascii="Arial Narrow" w:hAnsi="Arial Narrow" w:cs="TTE1B286D0t00"/>
          <w:color w:val="000000"/>
          <w:sz w:val="28"/>
          <w:szCs w:val="24"/>
        </w:rPr>
        <w:t xml:space="preserve"> </w:t>
      </w:r>
      <w:r w:rsidRPr="00773D9F">
        <w:rPr>
          <w:rFonts w:ascii="Arial Narrow" w:hAnsi="Arial Narrow" w:cs="TTE1B320C0t00"/>
          <w:color w:val="000000"/>
          <w:sz w:val="28"/>
          <w:szCs w:val="24"/>
        </w:rPr>
        <w:t>la o</w:t>
      </w:r>
      <w:r w:rsidR="001B53A0" w:rsidRPr="00773D9F">
        <w:rPr>
          <w:rFonts w:ascii="Arial Narrow" w:hAnsi="Arial Narrow" w:cs="TTE1B320C0t00"/>
          <w:color w:val="000000"/>
          <w:sz w:val="28"/>
          <w:szCs w:val="24"/>
        </w:rPr>
        <w:t xml:space="preserve">rganización y proyección social </w:t>
      </w:r>
      <w:r w:rsidRPr="00773D9F">
        <w:rPr>
          <w:rFonts w:ascii="Arial Narrow" w:hAnsi="Arial Narrow" w:cs="TTE1B320C0t00"/>
          <w:color w:val="000000"/>
          <w:sz w:val="28"/>
          <w:szCs w:val="24"/>
        </w:rPr>
        <w:t>y el crecimiento personal.</w:t>
      </w:r>
    </w:p>
    <w:p w:rsidR="00F94580" w:rsidRPr="00773D9F" w:rsidRDefault="004B711E" w:rsidP="00F94580">
      <w:pPr>
        <w:autoSpaceDE w:val="0"/>
        <w:autoSpaceDN w:val="0"/>
        <w:adjustRightInd w:val="0"/>
        <w:spacing w:after="0" w:line="240" w:lineRule="auto"/>
        <w:jc w:val="both"/>
        <w:rPr>
          <w:rFonts w:ascii="Arial Narrow" w:hAnsi="Arial Narrow" w:cs="TTE1B286D0t00"/>
          <w:color w:val="FFFFFF"/>
          <w:sz w:val="28"/>
          <w:szCs w:val="24"/>
        </w:rPr>
      </w:pPr>
      <w:r w:rsidRPr="00773D9F">
        <w:rPr>
          <w:rFonts w:ascii="Arial Narrow" w:hAnsi="Arial Narrow" w:cs="TTE1B286D0t00"/>
          <w:color w:val="FFFFFF"/>
          <w:sz w:val="28"/>
          <w:szCs w:val="24"/>
        </w:rPr>
        <w:t>¿Qué son los campamentos?</w:t>
      </w:r>
    </w:p>
    <w:p w:rsidR="004B711E" w:rsidRPr="004B711E" w:rsidRDefault="00485CA9" w:rsidP="007121C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Times New Roman"/>
          <w:sz w:val="28"/>
          <w:szCs w:val="24"/>
          <w:lang w:eastAsia="es-MX"/>
        </w:rPr>
        <w:t>.</w:t>
      </w:r>
      <w:r w:rsidR="004B711E" w:rsidRPr="004B711E">
        <w:rPr>
          <w:rFonts w:ascii="Arial Narrow" w:eastAsia="Times New Roman" w:hAnsi="Arial Narrow" w:cs="Arial"/>
          <w:sz w:val="28"/>
          <w:szCs w:val="24"/>
          <w:u w:val="single"/>
          <w:lang w:eastAsia="es-MX"/>
        </w:rPr>
        <w:t>La persona en el campamento:</w:t>
      </w:r>
      <w:r w:rsidR="004B711E" w:rsidRPr="004B711E">
        <w:rPr>
          <w:rFonts w:ascii="Arial Narrow" w:eastAsia="Times New Roman" w:hAnsi="Arial Narrow" w:cs="Arial"/>
          <w:sz w:val="28"/>
          <w:szCs w:val="24"/>
          <w:lang w:eastAsia="es-MX"/>
        </w:rPr>
        <w:t xml:space="preserve"> </w:t>
      </w:r>
      <w:r w:rsidR="007121C9" w:rsidRPr="00773D9F">
        <w:rPr>
          <w:rFonts w:ascii="Arial Narrow" w:eastAsia="Times New Roman" w:hAnsi="Arial Narrow" w:cs="Times New Roman"/>
          <w:sz w:val="28"/>
          <w:szCs w:val="24"/>
          <w:lang w:eastAsia="es-MX"/>
        </w:rPr>
        <w:t>--------</w:t>
      </w:r>
      <w:r w:rsidR="007121C9" w:rsidRPr="00773D9F">
        <w:rPr>
          <w:rFonts w:ascii="Arial Narrow" w:eastAsia="Times New Roman" w:hAnsi="Arial Narrow" w:cs="Times New Roman"/>
          <w:sz w:val="28"/>
          <w:szCs w:val="24"/>
          <w:lang w:eastAsia="es-MX"/>
        </w:rPr>
        <w:sym w:font="Wingdings" w:char="F0E0"/>
      </w:r>
      <w:r w:rsidR="004B711E" w:rsidRPr="004B711E">
        <w:rPr>
          <w:rFonts w:ascii="Arial Narrow" w:eastAsia="Times New Roman" w:hAnsi="Arial Narrow" w:cs="Arial"/>
          <w:sz w:val="28"/>
          <w:szCs w:val="24"/>
          <w:lang w:eastAsia="es-MX"/>
        </w:rPr>
        <w:t xml:space="preserve">¿Cómo se siente la persona? </w:t>
      </w:r>
    </w:p>
    <w:p w:rsidR="004B711E" w:rsidRPr="004B711E" w:rsidRDefault="004B711E" w:rsidP="004B711E">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lastRenderedPageBreak/>
        <w:tab/>
        <w:t xml:space="preserve">Alumno: </w:t>
      </w:r>
    </w:p>
    <w:p w:rsidR="004B711E" w:rsidRPr="004B711E" w:rsidRDefault="004B711E" w:rsidP="004B711E">
      <w:pPr>
        <w:numPr>
          <w:ilvl w:val="0"/>
          <w:numId w:val="2"/>
        </w:num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Se encuentra ante una situación muy nueva, con distintas comodidades, fuera del hogar y de las personas más allegadas a él, con responsabilidades que cumplir, reglas de convivencia, momentos y situaciones a compartir con sus compañeros y docentes, formando una gran familia </w:t>
      </w:r>
    </w:p>
    <w:p w:rsidR="004B711E" w:rsidRPr="004B711E" w:rsidRDefault="004B711E" w:rsidP="004B711E">
      <w:pPr>
        <w:numPr>
          <w:ilvl w:val="0"/>
          <w:numId w:val="2"/>
        </w:num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Una familia donde tiene muchas cosas en común; u mismo objetivo, igual origen, los mismos miedos, la decisión de compartir un tiempo bajo un techo en particular</w:t>
      </w:r>
      <w:r w:rsidRPr="004B711E">
        <w:rPr>
          <w:rFonts w:ascii="Arial Narrow" w:eastAsia="Times New Roman" w:hAnsi="Arial Narrow" w:cs="Times New Roman"/>
          <w:sz w:val="28"/>
          <w:szCs w:val="24"/>
          <w:lang w:eastAsia="es-MX"/>
        </w:rPr>
        <w:t xml:space="preserve"> </w:t>
      </w:r>
    </w:p>
    <w:p w:rsidR="004B711E" w:rsidRPr="004B711E" w:rsidRDefault="004B711E" w:rsidP="004B711E">
      <w:pPr>
        <w:spacing w:before="100" w:beforeAutospacing="1" w:after="100" w:afterAutospacing="1" w:line="240" w:lineRule="auto"/>
        <w:ind w:left="708"/>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Docente: </w:t>
      </w:r>
    </w:p>
    <w:p w:rsidR="004B711E" w:rsidRPr="004B711E" w:rsidRDefault="004B711E" w:rsidP="004B711E">
      <w:pPr>
        <w:numPr>
          <w:ilvl w:val="0"/>
          <w:numId w:val="3"/>
        </w:num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No está tan preocupado por horarios, responsabilidades que cumplir como en el establecimiento y tiene la ventaja de compartir con sus alumnos las 24 hs. Del día. Lo cual es único e el campamento, pudiendo dedicarse exclusivamente a su labor como docente. </w:t>
      </w:r>
    </w:p>
    <w:p w:rsidR="004B711E" w:rsidRPr="004B711E" w:rsidRDefault="004B711E" w:rsidP="004B711E">
      <w:pPr>
        <w:numPr>
          <w:ilvl w:val="0"/>
          <w:numId w:val="3"/>
        </w:num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Cuenta con una amplia gama de elementos y situaciones nuevas para poder influir en mayor medida, más que ningún otro educador.</w:t>
      </w:r>
      <w:r w:rsidRPr="004B711E">
        <w:rPr>
          <w:rFonts w:ascii="Arial Narrow" w:eastAsia="Times New Roman" w:hAnsi="Arial Narrow" w:cs="Times New Roman"/>
          <w:sz w:val="28"/>
          <w:szCs w:val="24"/>
          <w:lang w:eastAsia="es-MX"/>
        </w:rPr>
        <w:t xml:space="preserve"> </w:t>
      </w:r>
    </w:p>
    <w:p w:rsidR="004B711E" w:rsidRPr="004B711E" w:rsidRDefault="004B711E" w:rsidP="004B711E">
      <w:pPr>
        <w:spacing w:before="100" w:beforeAutospacing="1" w:after="100" w:afterAutospacing="1" w:line="240" w:lineRule="auto"/>
        <w:ind w:left="708"/>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Interrelación: </w:t>
      </w:r>
    </w:p>
    <w:p w:rsidR="004B711E" w:rsidRPr="004B711E" w:rsidRDefault="004B711E" w:rsidP="004B711E">
      <w:pPr>
        <w:numPr>
          <w:ilvl w:val="0"/>
          <w:numId w:val="4"/>
        </w:num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Se logra en ésta un mayor contacto e intimidad por la manera natural en que se comportan ambos, sin tener que existir esa distancia entre el docente y el alumno como se da en el establecimiento, además podemos observar una predisposición por ambas partes para trabajar educativamente. </w:t>
      </w:r>
    </w:p>
    <w:p w:rsidR="004B711E" w:rsidRPr="004B711E" w:rsidRDefault="004B711E" w:rsidP="004B711E">
      <w:pPr>
        <w:numPr>
          <w:ilvl w:val="0"/>
          <w:numId w:val="4"/>
        </w:num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El tipo de convivencia que se origina en campamento, fuera de los horarios estrictos y programas inflexibles, le permiten al docente un mejor manejo del grupo y un acercamiento más profundo hacia sus alumnos sin ningún tipo de interrupción del proceso de enseñanza-aprendizaje.</w:t>
      </w:r>
      <w:r w:rsidRPr="004B711E">
        <w:rPr>
          <w:rFonts w:ascii="Arial Narrow" w:eastAsia="Times New Roman" w:hAnsi="Arial Narrow" w:cs="Times New Roman"/>
          <w:sz w:val="28"/>
          <w:szCs w:val="24"/>
          <w:lang w:eastAsia="es-MX"/>
        </w:rPr>
        <w:t xml:space="preserve"> </w:t>
      </w:r>
    </w:p>
    <w:p w:rsidR="004B711E" w:rsidRPr="004B711E" w:rsidRDefault="004B711E" w:rsidP="004B711E">
      <w:pPr>
        <w:spacing w:before="100" w:beforeAutospacing="1" w:after="100" w:afterAutospacing="1" w:line="240" w:lineRule="auto"/>
        <w:jc w:val="both"/>
        <w:rPr>
          <w:rFonts w:ascii="Arial Narrow" w:eastAsia="Times New Roman" w:hAnsi="Arial Narrow" w:cs="Times New Roman"/>
          <w:sz w:val="28"/>
          <w:szCs w:val="24"/>
          <w:lang w:eastAsia="es-MX"/>
        </w:rPr>
      </w:pPr>
      <w:commentRangeStart w:id="42"/>
      <w:r w:rsidRPr="004B711E">
        <w:rPr>
          <w:rFonts w:ascii="Arial Narrow" w:eastAsia="Times New Roman" w:hAnsi="Arial Narrow" w:cs="Arial"/>
          <w:sz w:val="28"/>
          <w:szCs w:val="24"/>
          <w:u w:val="single"/>
          <w:lang w:eastAsia="es-MX"/>
        </w:rPr>
        <w:t xml:space="preserve">Algunos problemas que nos podemos encontrar: </w:t>
      </w:r>
    </w:p>
    <w:p w:rsidR="004B711E" w:rsidRPr="004B711E" w:rsidRDefault="004B711E" w:rsidP="004B711E">
      <w:pPr>
        <w:numPr>
          <w:ilvl w:val="0"/>
          <w:numId w:val="5"/>
        </w:num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Tener en cuenta, para la planificación, que las actividades sean realmente significativas para los alumnos, al igual que el planeamiento de objetivos </w:t>
      </w:r>
    </w:p>
    <w:p w:rsidR="004B711E" w:rsidRPr="004B711E" w:rsidRDefault="004B711E" w:rsidP="004B711E">
      <w:pPr>
        <w:numPr>
          <w:ilvl w:val="0"/>
          <w:numId w:val="5"/>
        </w:num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No contar con el personal adecuado para este tipo de actividades, con la suficiente capacidad para convivir en el medio natural o no reconocer el valor educativo que ésta tiene </w:t>
      </w:r>
    </w:p>
    <w:p w:rsidR="004B711E" w:rsidRPr="004B711E" w:rsidRDefault="004B711E" w:rsidP="004B711E">
      <w:pPr>
        <w:numPr>
          <w:ilvl w:val="0"/>
          <w:numId w:val="5"/>
        </w:num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Si el campamento es demasiado corto, no podremos lograr los objetivos planteados ni alcanzar una influencia educativa sobre la personalidad del acampante. Tampoco es prudente que sean demasiado extensos ya que se puede perder el ritmo o la motivación del mismo. </w:t>
      </w:r>
    </w:p>
    <w:p w:rsidR="004B711E" w:rsidRPr="004B711E" w:rsidRDefault="004B711E" w:rsidP="004B711E">
      <w:pPr>
        <w:numPr>
          <w:ilvl w:val="0"/>
          <w:numId w:val="5"/>
        </w:num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lastRenderedPageBreak/>
        <w:t xml:space="preserve">No planificar con la suficiente antelación las actividades y tener que prever en un último momento improvisadas propuestas </w:t>
      </w:r>
    </w:p>
    <w:p w:rsidR="004B711E" w:rsidRPr="004B711E" w:rsidRDefault="004B711E" w:rsidP="004B711E">
      <w:pPr>
        <w:numPr>
          <w:ilvl w:val="0"/>
          <w:numId w:val="5"/>
        </w:num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No tener en cuenta las experiencias o motivos por los cuales los niños necesitan de un campamento o actividad al aire libre, ni la continuidad en este tipo de tareas</w:t>
      </w:r>
      <w:r w:rsidRPr="004B711E">
        <w:rPr>
          <w:rFonts w:ascii="Arial Narrow" w:eastAsia="Times New Roman" w:hAnsi="Arial Narrow" w:cs="Times New Roman"/>
          <w:sz w:val="28"/>
          <w:szCs w:val="24"/>
          <w:lang w:eastAsia="es-MX"/>
        </w:rPr>
        <w:t xml:space="preserve"> </w:t>
      </w:r>
      <w:commentRangeEnd w:id="42"/>
      <w:r w:rsidR="00163B3E">
        <w:rPr>
          <w:rStyle w:val="Refdecomentario"/>
        </w:rPr>
        <w:commentReference w:id="42"/>
      </w:r>
    </w:p>
    <w:p w:rsidR="004B711E" w:rsidRPr="004B711E" w:rsidRDefault="004B711E" w:rsidP="004B711E">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u w:val="single"/>
          <w:lang w:eastAsia="es-MX"/>
        </w:rPr>
        <w:t xml:space="preserve">Razones por la cuales </w:t>
      </w:r>
      <w:r w:rsidR="00485CA9" w:rsidRPr="00773D9F">
        <w:rPr>
          <w:rFonts w:ascii="Arial Narrow" w:eastAsia="Times New Roman" w:hAnsi="Arial Narrow" w:cs="Arial"/>
          <w:sz w:val="28"/>
          <w:szCs w:val="24"/>
          <w:u w:val="single"/>
          <w:lang w:eastAsia="es-MX"/>
        </w:rPr>
        <w:t xml:space="preserve">es importante implementar la aplicación de </w:t>
      </w:r>
      <w:r w:rsidRPr="004B711E">
        <w:rPr>
          <w:rFonts w:ascii="Arial Narrow" w:eastAsia="Times New Roman" w:hAnsi="Arial Narrow" w:cs="Arial"/>
          <w:sz w:val="28"/>
          <w:szCs w:val="24"/>
          <w:u w:val="single"/>
          <w:lang w:eastAsia="es-MX"/>
        </w:rPr>
        <w:t>campamento</w:t>
      </w:r>
      <w:r w:rsidR="00485CA9" w:rsidRPr="00773D9F">
        <w:rPr>
          <w:rFonts w:ascii="Arial Narrow" w:eastAsia="Times New Roman" w:hAnsi="Arial Narrow" w:cs="Arial"/>
          <w:sz w:val="28"/>
          <w:szCs w:val="24"/>
          <w:u w:val="single"/>
          <w:lang w:eastAsia="es-MX"/>
        </w:rPr>
        <w:t>s</w:t>
      </w:r>
      <w:r w:rsidRPr="004B711E">
        <w:rPr>
          <w:rFonts w:ascii="Arial Narrow" w:eastAsia="Times New Roman" w:hAnsi="Arial Narrow" w:cs="Arial"/>
          <w:sz w:val="28"/>
          <w:szCs w:val="24"/>
          <w:u w:val="single"/>
          <w:lang w:eastAsia="es-MX"/>
        </w:rPr>
        <w:t>:</w:t>
      </w:r>
      <w:r w:rsidRPr="004B711E">
        <w:rPr>
          <w:rFonts w:ascii="Arial Narrow" w:eastAsia="Times New Roman" w:hAnsi="Arial Narrow" w:cs="Arial"/>
          <w:sz w:val="28"/>
          <w:szCs w:val="24"/>
          <w:lang w:eastAsia="es-MX"/>
        </w:rPr>
        <w:t xml:space="preserve">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ab/>
        <w:t xml:space="preserve">La vida moderna actual, requiere de muchas exigencias en cuanto a mayor estudio, trabajo, deportes, tiempos de entretenimiento, etc.; y el ritmo de ciudad es totalmente acelerado, por lo tanto, los niños y jóvenes necesitan de espacios donde puedan desarrollar distintas actividades y mayores tiempos recreativos y a su vez educativos. </w:t>
      </w:r>
    </w:p>
    <w:p w:rsidR="004B711E" w:rsidRPr="004B711E" w:rsidRDefault="004B711E" w:rsidP="004B711E">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iCs/>
          <w:sz w:val="28"/>
          <w:szCs w:val="24"/>
          <w:lang w:eastAsia="es-MX"/>
        </w:rPr>
        <w:t xml:space="preserve">Se necesitan espacios en los que los jóvenes puedan: </w:t>
      </w:r>
    </w:p>
    <w:p w:rsidR="004B711E" w:rsidRPr="004B711E" w:rsidRDefault="004B711E" w:rsidP="004B711E">
      <w:pPr>
        <w:numPr>
          <w:ilvl w:val="0"/>
          <w:numId w:val="6"/>
        </w:num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iCs/>
          <w:sz w:val="28"/>
          <w:szCs w:val="24"/>
          <w:lang w:eastAsia="es-MX"/>
        </w:rPr>
        <w:t xml:space="preserve">Expresarse libremente </w:t>
      </w:r>
    </w:p>
    <w:p w:rsidR="004B711E" w:rsidRPr="004B711E" w:rsidRDefault="004B711E" w:rsidP="004B711E">
      <w:pPr>
        <w:numPr>
          <w:ilvl w:val="0"/>
          <w:numId w:val="6"/>
        </w:num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iCs/>
          <w:sz w:val="28"/>
          <w:szCs w:val="24"/>
          <w:lang w:eastAsia="es-MX"/>
        </w:rPr>
        <w:t xml:space="preserve">Romper con la rutina de la ciudad </w:t>
      </w:r>
    </w:p>
    <w:p w:rsidR="004B711E" w:rsidRPr="004B711E" w:rsidRDefault="004B711E" w:rsidP="004B711E">
      <w:pPr>
        <w:numPr>
          <w:ilvl w:val="0"/>
          <w:numId w:val="6"/>
        </w:num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iCs/>
          <w:sz w:val="28"/>
          <w:szCs w:val="24"/>
          <w:lang w:eastAsia="es-MX"/>
        </w:rPr>
        <w:t xml:space="preserve">Buscar otros intereses </w:t>
      </w:r>
    </w:p>
    <w:p w:rsidR="004B711E" w:rsidRPr="004B711E" w:rsidRDefault="004B711E" w:rsidP="004B711E">
      <w:pPr>
        <w:numPr>
          <w:ilvl w:val="0"/>
          <w:numId w:val="6"/>
        </w:num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iCs/>
          <w:sz w:val="28"/>
          <w:szCs w:val="24"/>
          <w:lang w:eastAsia="es-MX"/>
        </w:rPr>
        <w:t>Trabajar en grupos homogéneos</w:t>
      </w:r>
      <w:r w:rsidRPr="004B711E">
        <w:rPr>
          <w:rFonts w:ascii="Arial Narrow" w:eastAsia="Times New Roman" w:hAnsi="Arial Narrow" w:cs="Times New Roman"/>
          <w:sz w:val="28"/>
          <w:szCs w:val="24"/>
          <w:lang w:eastAsia="es-MX"/>
        </w:rPr>
        <w:t xml:space="preserve">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Debido a la rutina, los trabajos que realizan o las horas dedicadas al estudio, que se pretenden cubrir en una jornada, resultan en general muy monótonos, lo cual brinda un beneficio a nivel económico pero atenta contra la salud de la persona.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Hay ciertos aspectos que se destacan en el campamento, por la cantidad de horas compartidas que nos permiten hacer hincapié en lo afectivo de la persona, porque en la ciudad hoy en día como se vive, se puede ver mayor despreocupación, frialdad en las personas por el prójimo.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Sabemos que en la escuela, la educación del aula deja ciertos aspectos muchas veces sin práctica: la libre elección de los chicos en determinadas tareas, la manera de proceder ante distintas dificultades, el espíritu que se logra a través del trabajo en grupo, las ideas propias de los alumnos, etc., cuando en el campamento por medio de actividades muy sencillas como atender a la hora de la comida a sus compañeros, realizar una tarea de higiene en grupo, organizar un debate, proponer un juego, etc., hacen a la vida en comunidad, teniendo en cuenta la participación del otro. También los jóvenes necesitan de aquellos espacios fuera de control de los adultos que siempre se encargan de su educación en determinados contextos, ya sean familiares, clubes, educativos, etc; donde se desarrolle el autodominio e independencia del alumno.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lastRenderedPageBreak/>
        <w:t xml:space="preserve">Exigen distintos espacios fuera de los contextos que mencionábamos anteriormente, pero que a su vez cuenten con una mínima organización en donde el chico pueda alcanzar un desarrollo de la personalidad total, felicidad, libertad, expresión, comunicación fluida, etc.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Permanentemente debemos reforzar la idea de que pertenecemos a una comunidad y que todos tenemos una participación muy especial para poder garantizar el buen funcionamiento de la misma, principalmente porque es muy difícil luchar contra las ideas o valores negativos e individuales que se inculcan hoy en día. </w:t>
      </w:r>
    </w:p>
    <w:p w:rsidR="00485CA9" w:rsidRPr="00773D9F" w:rsidRDefault="00485CA9" w:rsidP="004B711E">
      <w:pPr>
        <w:spacing w:before="100" w:beforeAutospacing="1" w:after="100" w:afterAutospacing="1" w:line="240" w:lineRule="auto"/>
        <w:jc w:val="both"/>
        <w:rPr>
          <w:rFonts w:ascii="Arial Narrow" w:eastAsia="Times New Roman" w:hAnsi="Arial Narrow" w:cs="Arial"/>
          <w:sz w:val="28"/>
          <w:szCs w:val="24"/>
          <w:u w:val="single"/>
          <w:lang w:eastAsia="es-MX"/>
        </w:rPr>
      </w:pPr>
    </w:p>
    <w:p w:rsidR="004B711E" w:rsidRPr="004B711E" w:rsidRDefault="004B711E" w:rsidP="004B711E">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u w:val="single"/>
          <w:lang w:eastAsia="es-MX"/>
        </w:rPr>
        <w:t>Organización general de un campamento educativo:</w:t>
      </w:r>
      <w:r w:rsidRPr="004B711E">
        <w:rPr>
          <w:rFonts w:ascii="Arial Narrow" w:eastAsia="Times New Roman" w:hAnsi="Arial Narrow" w:cs="Arial"/>
          <w:sz w:val="28"/>
          <w:szCs w:val="24"/>
          <w:lang w:eastAsia="es-MX"/>
        </w:rPr>
        <w:t xml:space="preserve"> </w:t>
      </w:r>
    </w:p>
    <w:p w:rsidR="004B711E" w:rsidRPr="004B711E" w:rsidRDefault="004B711E" w:rsidP="004B711E">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u w:val="single"/>
          <w:lang w:eastAsia="es-MX"/>
        </w:rPr>
        <w:t xml:space="preserve">10 pasos a tener en cuenta para planificar: </w:t>
      </w:r>
    </w:p>
    <w:p w:rsidR="004B711E" w:rsidRPr="004B711E" w:rsidRDefault="004B711E" w:rsidP="00485CA9">
      <w:pPr>
        <w:spacing w:before="100" w:beforeAutospacing="1" w:after="100" w:afterAutospacing="1" w:line="240" w:lineRule="auto"/>
        <w:ind w:left="720" w:hanging="360"/>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1) </w:t>
      </w:r>
      <w:r w:rsidRPr="004B711E">
        <w:rPr>
          <w:rFonts w:ascii="Arial Narrow" w:eastAsia="Times New Roman" w:hAnsi="Arial Narrow" w:cs="Arial"/>
          <w:sz w:val="28"/>
          <w:szCs w:val="24"/>
          <w:u w:val="single"/>
          <w:lang w:eastAsia="es-MX"/>
        </w:rPr>
        <w:t>Diagnóstico:</w:t>
      </w:r>
      <w:r w:rsidRPr="004B711E">
        <w:rPr>
          <w:rFonts w:ascii="Arial Narrow" w:eastAsia="Times New Roman" w:hAnsi="Arial Narrow" w:cs="Arial"/>
          <w:sz w:val="28"/>
          <w:szCs w:val="24"/>
          <w:lang w:eastAsia="es-MX"/>
        </w:rPr>
        <w:t xml:space="preserve">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Debemos tener en cuenta que para que una actividad sea realmente rica, tenemos que partir del conocimiento de los alumnos y considerar la experiencias previas de éstos como también la continuidad en éste tipo de trabajo, lo cual nos va a garantizar, desde un principio, nuestro éxito en el campamento </w:t>
      </w:r>
    </w:p>
    <w:p w:rsidR="004B711E" w:rsidRPr="004B711E" w:rsidRDefault="004B711E" w:rsidP="00485CA9">
      <w:pPr>
        <w:spacing w:before="100" w:beforeAutospacing="1" w:after="100" w:afterAutospacing="1" w:line="240" w:lineRule="auto"/>
        <w:ind w:left="720" w:hanging="360"/>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2) </w:t>
      </w:r>
      <w:r w:rsidRPr="004B711E">
        <w:rPr>
          <w:rFonts w:ascii="Arial Narrow" w:eastAsia="Times New Roman" w:hAnsi="Arial Narrow" w:cs="Arial"/>
          <w:sz w:val="28"/>
          <w:szCs w:val="24"/>
          <w:u w:val="single"/>
          <w:lang w:eastAsia="es-MX"/>
        </w:rPr>
        <w:t xml:space="preserve">Motivación y presentación: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Para presentarles la idea a os alumnos, y como motivación, podemos realizar una actividad en particular, como por ejemplo, un paseo, un día d excursión, un gran juego, un festival para recaudar fondos, etc. También es conveniente realizar algunas actividades previas al campamento donde el chico adquiera ciertas técnicas o conocimientos básicos para desenvolverse mejor en el campamento:</w:t>
      </w:r>
    </w:p>
    <w:p w:rsidR="004B711E" w:rsidRPr="004B711E" w:rsidRDefault="004B711E" w:rsidP="00485CA9">
      <w:pPr>
        <w:tabs>
          <w:tab w:val="num" w:pos="1440"/>
        </w:tabs>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Armado y desarmado de carpas</w:t>
      </w:r>
    </w:p>
    <w:p w:rsidR="004B711E" w:rsidRPr="004B711E" w:rsidRDefault="004B711E" w:rsidP="00485CA9">
      <w:pPr>
        <w:tabs>
          <w:tab w:val="num" w:pos="1440"/>
        </w:tabs>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Charla para preparar la mochila o bolso</w:t>
      </w:r>
    </w:p>
    <w:p w:rsidR="004B711E" w:rsidRPr="004B711E" w:rsidRDefault="004B711E" w:rsidP="00485CA9">
      <w:pPr>
        <w:tabs>
          <w:tab w:val="num" w:pos="1440"/>
        </w:tabs>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Elementos importantes de acuerdo al lugar o clima</w:t>
      </w:r>
    </w:p>
    <w:p w:rsidR="004B711E" w:rsidRPr="004B711E" w:rsidRDefault="004B711E" w:rsidP="00485CA9">
      <w:pPr>
        <w:tabs>
          <w:tab w:val="num" w:pos="1440"/>
        </w:tabs>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 Charla sobre el tipo de actividades que se van a desarrollar (caminatas, juegos nocturnos, fogón, etc.) </w:t>
      </w:r>
    </w:p>
    <w:p w:rsidR="004B711E" w:rsidRPr="004B711E" w:rsidRDefault="004B711E" w:rsidP="00485CA9">
      <w:pPr>
        <w:tabs>
          <w:tab w:val="num" w:pos="720"/>
        </w:tabs>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3) </w:t>
      </w:r>
      <w:r w:rsidRPr="004B711E">
        <w:rPr>
          <w:rFonts w:ascii="Arial Narrow" w:eastAsia="Times New Roman" w:hAnsi="Arial Narrow" w:cs="Arial"/>
          <w:sz w:val="28"/>
          <w:szCs w:val="24"/>
          <w:u w:val="single"/>
          <w:lang w:eastAsia="es-MX"/>
        </w:rPr>
        <w:t xml:space="preserve">Tipos de campamento: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lastRenderedPageBreak/>
        <w:t>Determinar si el campamento que deseamos realizar será, además de educativo:</w:t>
      </w:r>
    </w:p>
    <w:p w:rsidR="004B711E" w:rsidRPr="004B711E" w:rsidRDefault="004B711E" w:rsidP="00485CA9">
      <w:pPr>
        <w:tabs>
          <w:tab w:val="num" w:pos="1080"/>
        </w:tabs>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De aventura</w:t>
      </w:r>
    </w:p>
    <w:p w:rsidR="004B711E" w:rsidRPr="004B711E" w:rsidRDefault="004B711E" w:rsidP="00485CA9">
      <w:pPr>
        <w:tabs>
          <w:tab w:val="num" w:pos="1080"/>
        </w:tabs>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De conocimiento</w:t>
      </w:r>
    </w:p>
    <w:p w:rsidR="004B711E" w:rsidRPr="004B711E" w:rsidRDefault="004B711E" w:rsidP="00485CA9">
      <w:pPr>
        <w:tabs>
          <w:tab w:val="num" w:pos="1080"/>
        </w:tabs>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De recreación, etc.</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4) </w:t>
      </w:r>
      <w:r w:rsidRPr="004B711E">
        <w:rPr>
          <w:rFonts w:ascii="Arial Narrow" w:eastAsia="Times New Roman" w:hAnsi="Arial Narrow" w:cs="Arial"/>
          <w:sz w:val="28"/>
          <w:szCs w:val="24"/>
          <w:u w:val="single"/>
          <w:lang w:eastAsia="es-MX"/>
        </w:rPr>
        <w:t xml:space="preserve">Objetivos </w:t>
      </w:r>
    </w:p>
    <w:p w:rsidR="004B711E" w:rsidRPr="004B711E" w:rsidRDefault="004B711E" w:rsidP="00485CA9">
      <w:pPr>
        <w:spacing w:before="100" w:beforeAutospacing="1" w:after="100" w:afterAutospacing="1" w:line="240" w:lineRule="auto"/>
        <w:ind w:left="360"/>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Definir los objetivos: Previo diagnóstico en cuanto a experiencias de los alumnos. Propuestas de los mismos. Nivel socioeconómico. Expectativas de logro del año.</w:t>
      </w:r>
    </w:p>
    <w:p w:rsidR="00485CA9" w:rsidRPr="00773D9F" w:rsidRDefault="00485CA9" w:rsidP="00485CA9">
      <w:pPr>
        <w:tabs>
          <w:tab w:val="num" w:pos="720"/>
        </w:tabs>
        <w:spacing w:before="100" w:beforeAutospacing="1" w:after="100" w:afterAutospacing="1" w:line="240" w:lineRule="auto"/>
        <w:jc w:val="both"/>
        <w:rPr>
          <w:rFonts w:ascii="Arial Narrow" w:eastAsia="Times New Roman" w:hAnsi="Arial Narrow" w:cs="Arial"/>
          <w:sz w:val="28"/>
          <w:szCs w:val="24"/>
          <w:lang w:eastAsia="es-MX"/>
        </w:rPr>
      </w:pPr>
    </w:p>
    <w:p w:rsidR="004B711E" w:rsidRPr="004B711E" w:rsidRDefault="004B711E" w:rsidP="00485CA9">
      <w:pPr>
        <w:tabs>
          <w:tab w:val="num" w:pos="720"/>
        </w:tabs>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5) </w:t>
      </w:r>
      <w:r w:rsidRPr="004B711E">
        <w:rPr>
          <w:rFonts w:ascii="Arial Narrow" w:eastAsia="Times New Roman" w:hAnsi="Arial Narrow" w:cs="Arial"/>
          <w:sz w:val="28"/>
          <w:szCs w:val="24"/>
          <w:u w:val="single"/>
          <w:lang w:eastAsia="es-MX"/>
        </w:rPr>
        <w:t>Lugar:</w:t>
      </w:r>
      <w:r w:rsidRPr="004B711E">
        <w:rPr>
          <w:rFonts w:ascii="Arial Narrow" w:eastAsia="Times New Roman" w:hAnsi="Arial Narrow" w:cs="Arial"/>
          <w:sz w:val="28"/>
          <w:szCs w:val="24"/>
          <w:lang w:eastAsia="es-MX"/>
        </w:rPr>
        <w:t xml:space="preserve">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Establecer l zona donde se llevará a cabo y época del año. Tener en cuenta todas las características del lugar: caminos, distancias a pueblos o ciudades más cercanas, transportes adecuados, agua, peligros, servicios de emergencia, etc. Realizar los trámites necesarios para obtener el lugar. </w:t>
      </w:r>
    </w:p>
    <w:p w:rsidR="004B711E" w:rsidRPr="004B711E" w:rsidRDefault="004B711E" w:rsidP="00485CA9">
      <w:pPr>
        <w:tabs>
          <w:tab w:val="num" w:pos="720"/>
        </w:tabs>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6) </w:t>
      </w:r>
      <w:r w:rsidRPr="004B711E">
        <w:rPr>
          <w:rFonts w:ascii="Arial Narrow" w:eastAsia="Times New Roman" w:hAnsi="Arial Narrow" w:cs="Arial"/>
          <w:sz w:val="28"/>
          <w:szCs w:val="24"/>
          <w:u w:val="single"/>
          <w:lang w:eastAsia="es-MX"/>
        </w:rPr>
        <w:t xml:space="preserve">Organización y planificación: </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4500"/>
        <w:gridCol w:w="4478"/>
      </w:tblGrid>
      <w:tr w:rsidR="004B711E" w:rsidRPr="004B711E">
        <w:trPr>
          <w:jc w:val="center"/>
        </w:trPr>
        <w:tc>
          <w:tcPr>
            <w:tcW w:w="4889" w:type="dxa"/>
            <w:tcBorders>
              <w:top w:val="single" w:sz="4" w:space="0" w:color="auto"/>
              <w:left w:val="single" w:sz="4" w:space="0" w:color="auto"/>
              <w:bottom w:val="single" w:sz="4" w:space="0" w:color="auto"/>
              <w:right w:val="single" w:sz="4" w:space="0" w:color="auto"/>
            </w:tcBorders>
            <w:hideMark/>
          </w:tcPr>
          <w:p w:rsidR="004B711E" w:rsidRPr="004B711E" w:rsidRDefault="004B711E" w:rsidP="004B711E">
            <w:pPr>
              <w:spacing w:before="100" w:beforeAutospacing="1" w:after="100" w:afterAutospacing="1" w:line="240" w:lineRule="auto"/>
              <w:jc w:val="center"/>
              <w:rPr>
                <w:rFonts w:ascii="Arial Narrow" w:eastAsia="Times New Roman" w:hAnsi="Arial Narrow" w:cs="Times New Roman"/>
                <w:sz w:val="28"/>
                <w:szCs w:val="24"/>
                <w:lang w:eastAsia="es-MX"/>
              </w:rPr>
            </w:pPr>
            <w:r w:rsidRPr="004B711E">
              <w:rPr>
                <w:rFonts w:ascii="Arial Narrow" w:eastAsia="Times New Roman" w:hAnsi="Arial Narrow" w:cs="Arial"/>
                <w:bCs/>
                <w:sz w:val="28"/>
                <w:szCs w:val="24"/>
                <w:u w:val="single"/>
                <w:lang w:eastAsia="es-MX"/>
              </w:rPr>
              <w:t xml:space="preserve">Recursos humanos </w:t>
            </w:r>
          </w:p>
        </w:tc>
        <w:tc>
          <w:tcPr>
            <w:tcW w:w="4890" w:type="dxa"/>
            <w:tcBorders>
              <w:top w:val="single" w:sz="4" w:space="0" w:color="auto"/>
              <w:left w:val="single" w:sz="4" w:space="0" w:color="auto"/>
              <w:bottom w:val="single" w:sz="4" w:space="0" w:color="auto"/>
              <w:right w:val="single" w:sz="4" w:space="0" w:color="auto"/>
            </w:tcBorders>
            <w:hideMark/>
          </w:tcPr>
          <w:p w:rsidR="004B711E" w:rsidRPr="004B711E" w:rsidRDefault="004B711E" w:rsidP="004B711E">
            <w:pPr>
              <w:spacing w:before="100" w:beforeAutospacing="1" w:after="100" w:afterAutospacing="1" w:line="240" w:lineRule="auto"/>
              <w:jc w:val="center"/>
              <w:rPr>
                <w:rFonts w:ascii="Arial Narrow" w:eastAsia="Times New Roman" w:hAnsi="Arial Narrow" w:cs="Times New Roman"/>
                <w:sz w:val="28"/>
                <w:szCs w:val="24"/>
                <w:lang w:eastAsia="es-MX"/>
              </w:rPr>
            </w:pPr>
            <w:r w:rsidRPr="004B711E">
              <w:rPr>
                <w:rFonts w:ascii="Arial Narrow" w:eastAsia="Times New Roman" w:hAnsi="Arial Narrow" w:cs="Arial"/>
                <w:bCs/>
                <w:sz w:val="28"/>
                <w:szCs w:val="24"/>
                <w:u w:val="single"/>
                <w:lang w:eastAsia="es-MX"/>
              </w:rPr>
              <w:t xml:space="preserve">Reuniones </w:t>
            </w:r>
          </w:p>
        </w:tc>
      </w:tr>
      <w:tr w:rsidR="004B711E" w:rsidRPr="004B711E">
        <w:trPr>
          <w:jc w:val="center"/>
        </w:trPr>
        <w:tc>
          <w:tcPr>
            <w:tcW w:w="4889" w:type="dxa"/>
            <w:tcBorders>
              <w:top w:val="single" w:sz="4" w:space="0" w:color="auto"/>
              <w:left w:val="single" w:sz="4" w:space="0" w:color="auto"/>
              <w:bottom w:val="single" w:sz="4" w:space="0" w:color="auto"/>
              <w:right w:val="single" w:sz="4" w:space="0" w:color="auto"/>
            </w:tcBorders>
            <w:hideMark/>
          </w:tcPr>
          <w:p w:rsidR="004B711E" w:rsidRPr="004B711E" w:rsidRDefault="004B711E" w:rsidP="004B711E">
            <w:pPr>
              <w:spacing w:before="100" w:beforeAutospacing="1" w:after="100" w:afterAutospacing="1" w:line="240" w:lineRule="auto"/>
              <w:jc w:val="center"/>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Profesores – Médico - Ayudantes</w:t>
            </w:r>
          </w:p>
        </w:tc>
        <w:tc>
          <w:tcPr>
            <w:tcW w:w="4890" w:type="dxa"/>
            <w:tcBorders>
              <w:top w:val="single" w:sz="4" w:space="0" w:color="auto"/>
              <w:left w:val="single" w:sz="4" w:space="0" w:color="auto"/>
              <w:bottom w:val="single" w:sz="4" w:space="0" w:color="auto"/>
              <w:right w:val="single" w:sz="4" w:space="0" w:color="auto"/>
            </w:tcBorders>
            <w:hideMark/>
          </w:tcPr>
          <w:p w:rsidR="004B711E" w:rsidRPr="004B711E" w:rsidRDefault="004B711E" w:rsidP="004B711E">
            <w:pPr>
              <w:spacing w:before="100" w:beforeAutospacing="1" w:after="100" w:afterAutospacing="1" w:line="240" w:lineRule="auto"/>
              <w:jc w:val="center"/>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Institución – padres – alumnos</w:t>
            </w:r>
          </w:p>
        </w:tc>
      </w:tr>
      <w:tr w:rsidR="004B711E" w:rsidRPr="004B711E">
        <w:trPr>
          <w:jc w:val="center"/>
        </w:trPr>
        <w:tc>
          <w:tcPr>
            <w:tcW w:w="4889" w:type="dxa"/>
            <w:tcBorders>
              <w:top w:val="single" w:sz="4" w:space="0" w:color="auto"/>
              <w:left w:val="single" w:sz="4" w:space="0" w:color="auto"/>
              <w:bottom w:val="single" w:sz="4" w:space="0" w:color="auto"/>
              <w:right w:val="single" w:sz="4" w:space="0" w:color="auto"/>
            </w:tcBorders>
            <w:hideMark/>
          </w:tcPr>
          <w:p w:rsidR="004B711E" w:rsidRPr="004B711E" w:rsidRDefault="004B711E" w:rsidP="004B711E">
            <w:pPr>
              <w:spacing w:before="100" w:beforeAutospacing="1" w:after="100" w:afterAutospacing="1" w:line="240" w:lineRule="auto"/>
              <w:jc w:val="center"/>
              <w:rPr>
                <w:rFonts w:ascii="Arial Narrow" w:eastAsia="Times New Roman" w:hAnsi="Arial Narrow" w:cs="Times New Roman"/>
                <w:sz w:val="28"/>
                <w:szCs w:val="24"/>
                <w:lang w:eastAsia="es-MX"/>
              </w:rPr>
            </w:pPr>
            <w:r w:rsidRPr="004B711E">
              <w:rPr>
                <w:rFonts w:ascii="Arial Narrow" w:eastAsia="Times New Roman" w:hAnsi="Arial Narrow" w:cs="Arial"/>
                <w:bCs/>
                <w:sz w:val="28"/>
                <w:szCs w:val="24"/>
                <w:u w:val="single"/>
                <w:lang w:eastAsia="es-MX"/>
              </w:rPr>
              <w:t xml:space="preserve">Administración </w:t>
            </w:r>
          </w:p>
        </w:tc>
        <w:tc>
          <w:tcPr>
            <w:tcW w:w="4890" w:type="dxa"/>
            <w:tcBorders>
              <w:top w:val="single" w:sz="4" w:space="0" w:color="auto"/>
              <w:left w:val="single" w:sz="4" w:space="0" w:color="auto"/>
              <w:bottom w:val="single" w:sz="4" w:space="0" w:color="auto"/>
              <w:right w:val="single" w:sz="4" w:space="0" w:color="auto"/>
            </w:tcBorders>
            <w:hideMark/>
          </w:tcPr>
          <w:p w:rsidR="004B711E" w:rsidRPr="004B711E" w:rsidRDefault="004B711E" w:rsidP="004B711E">
            <w:pPr>
              <w:spacing w:before="100" w:beforeAutospacing="1" w:after="100" w:afterAutospacing="1" w:line="240" w:lineRule="auto"/>
              <w:jc w:val="center"/>
              <w:rPr>
                <w:rFonts w:ascii="Arial Narrow" w:eastAsia="Times New Roman" w:hAnsi="Arial Narrow" w:cs="Times New Roman"/>
                <w:sz w:val="28"/>
                <w:szCs w:val="24"/>
                <w:lang w:eastAsia="es-MX"/>
              </w:rPr>
            </w:pPr>
            <w:r w:rsidRPr="004B711E">
              <w:rPr>
                <w:rFonts w:ascii="Arial Narrow" w:eastAsia="Times New Roman" w:hAnsi="Arial Narrow" w:cs="Arial"/>
                <w:bCs/>
                <w:sz w:val="28"/>
                <w:szCs w:val="24"/>
                <w:u w:val="single"/>
                <w:lang w:eastAsia="es-MX"/>
              </w:rPr>
              <w:t xml:space="preserve">Material </w:t>
            </w:r>
          </w:p>
        </w:tc>
      </w:tr>
      <w:tr w:rsidR="004B711E" w:rsidRPr="004B711E">
        <w:trPr>
          <w:jc w:val="center"/>
        </w:trPr>
        <w:tc>
          <w:tcPr>
            <w:tcW w:w="4889" w:type="dxa"/>
            <w:tcBorders>
              <w:top w:val="single" w:sz="4" w:space="0" w:color="auto"/>
              <w:left w:val="single" w:sz="4" w:space="0" w:color="auto"/>
              <w:bottom w:val="single" w:sz="4" w:space="0" w:color="auto"/>
              <w:right w:val="single" w:sz="4" w:space="0" w:color="auto"/>
            </w:tcBorders>
            <w:hideMark/>
          </w:tcPr>
          <w:p w:rsidR="004B711E" w:rsidRPr="004B711E" w:rsidRDefault="004B711E" w:rsidP="004B711E">
            <w:pPr>
              <w:spacing w:before="100" w:beforeAutospacing="1" w:after="100" w:afterAutospacing="1" w:line="240" w:lineRule="auto"/>
              <w:jc w:val="center"/>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Presupuesto – compras – transporte</w:t>
            </w:r>
          </w:p>
        </w:tc>
        <w:tc>
          <w:tcPr>
            <w:tcW w:w="4890" w:type="dxa"/>
            <w:tcBorders>
              <w:top w:val="single" w:sz="4" w:space="0" w:color="auto"/>
              <w:left w:val="single" w:sz="4" w:space="0" w:color="auto"/>
              <w:bottom w:val="single" w:sz="4" w:space="0" w:color="auto"/>
              <w:right w:val="single" w:sz="4" w:space="0" w:color="auto"/>
            </w:tcBorders>
            <w:hideMark/>
          </w:tcPr>
          <w:p w:rsidR="004B711E" w:rsidRPr="004B711E" w:rsidRDefault="004B711E" w:rsidP="004B711E">
            <w:pPr>
              <w:spacing w:before="100" w:beforeAutospacing="1" w:after="100" w:afterAutospacing="1" w:line="240" w:lineRule="auto"/>
              <w:jc w:val="center"/>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Personal - General</w:t>
            </w:r>
          </w:p>
        </w:tc>
      </w:tr>
      <w:tr w:rsidR="004B711E" w:rsidRPr="004B711E">
        <w:trPr>
          <w:jc w:val="center"/>
        </w:trPr>
        <w:tc>
          <w:tcPr>
            <w:tcW w:w="4889" w:type="dxa"/>
            <w:tcBorders>
              <w:top w:val="single" w:sz="4" w:space="0" w:color="auto"/>
              <w:left w:val="single" w:sz="4" w:space="0" w:color="auto"/>
              <w:bottom w:val="single" w:sz="4" w:space="0" w:color="auto"/>
              <w:right w:val="single" w:sz="4" w:space="0" w:color="auto"/>
            </w:tcBorders>
            <w:hideMark/>
          </w:tcPr>
          <w:p w:rsidR="004B711E" w:rsidRPr="004B711E" w:rsidRDefault="004B711E" w:rsidP="004B711E">
            <w:pPr>
              <w:spacing w:before="100" w:beforeAutospacing="1" w:after="100" w:afterAutospacing="1" w:line="240" w:lineRule="auto"/>
              <w:jc w:val="center"/>
              <w:rPr>
                <w:rFonts w:ascii="Arial Narrow" w:eastAsia="Times New Roman" w:hAnsi="Arial Narrow" w:cs="Times New Roman"/>
                <w:sz w:val="28"/>
                <w:szCs w:val="24"/>
                <w:lang w:eastAsia="es-MX"/>
              </w:rPr>
            </w:pPr>
            <w:r w:rsidRPr="004B711E">
              <w:rPr>
                <w:rFonts w:ascii="Arial Narrow" w:eastAsia="Times New Roman" w:hAnsi="Arial Narrow" w:cs="Arial"/>
                <w:bCs/>
                <w:sz w:val="28"/>
                <w:szCs w:val="24"/>
                <w:u w:val="single"/>
                <w:lang w:eastAsia="es-MX"/>
              </w:rPr>
              <w:t xml:space="preserve">Seguridad </w:t>
            </w:r>
          </w:p>
        </w:tc>
        <w:tc>
          <w:tcPr>
            <w:tcW w:w="4890" w:type="dxa"/>
            <w:tcBorders>
              <w:top w:val="single" w:sz="4" w:space="0" w:color="auto"/>
              <w:left w:val="single" w:sz="4" w:space="0" w:color="auto"/>
              <w:bottom w:val="single" w:sz="4" w:space="0" w:color="auto"/>
              <w:right w:val="single" w:sz="4" w:space="0" w:color="auto"/>
            </w:tcBorders>
            <w:hideMark/>
          </w:tcPr>
          <w:p w:rsidR="004B711E" w:rsidRPr="004B711E" w:rsidRDefault="004B711E" w:rsidP="004B711E">
            <w:pPr>
              <w:spacing w:before="100" w:beforeAutospacing="1" w:after="100" w:afterAutospacing="1" w:line="240" w:lineRule="auto"/>
              <w:jc w:val="center"/>
              <w:rPr>
                <w:rFonts w:ascii="Arial Narrow" w:eastAsia="Times New Roman" w:hAnsi="Arial Narrow" w:cs="Times New Roman"/>
                <w:sz w:val="28"/>
                <w:szCs w:val="24"/>
                <w:lang w:eastAsia="es-MX"/>
              </w:rPr>
            </w:pPr>
            <w:r w:rsidRPr="004B711E">
              <w:rPr>
                <w:rFonts w:ascii="Arial Narrow" w:eastAsia="Times New Roman" w:hAnsi="Arial Narrow" w:cs="Arial"/>
                <w:bCs/>
                <w:sz w:val="28"/>
                <w:szCs w:val="24"/>
                <w:u w:val="single"/>
                <w:lang w:eastAsia="es-MX"/>
              </w:rPr>
              <w:t xml:space="preserve">Actividades </w:t>
            </w:r>
          </w:p>
        </w:tc>
      </w:tr>
      <w:tr w:rsidR="004B711E" w:rsidRPr="004B711E">
        <w:trPr>
          <w:jc w:val="center"/>
        </w:trPr>
        <w:tc>
          <w:tcPr>
            <w:tcW w:w="4889" w:type="dxa"/>
            <w:tcBorders>
              <w:top w:val="single" w:sz="4" w:space="0" w:color="auto"/>
              <w:left w:val="single" w:sz="4" w:space="0" w:color="auto"/>
              <w:bottom w:val="single" w:sz="4" w:space="0" w:color="auto"/>
              <w:right w:val="single" w:sz="4" w:space="0" w:color="auto"/>
            </w:tcBorders>
            <w:hideMark/>
          </w:tcPr>
          <w:p w:rsidR="004B711E" w:rsidRPr="004B711E" w:rsidRDefault="004B711E" w:rsidP="004B711E">
            <w:pPr>
              <w:spacing w:before="100" w:beforeAutospacing="1" w:after="100" w:afterAutospacing="1" w:line="240" w:lineRule="auto"/>
              <w:jc w:val="center"/>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Ficha médica – Botiquín – Autorización</w:t>
            </w:r>
          </w:p>
        </w:tc>
        <w:tc>
          <w:tcPr>
            <w:tcW w:w="4890" w:type="dxa"/>
            <w:tcBorders>
              <w:top w:val="single" w:sz="4" w:space="0" w:color="auto"/>
              <w:left w:val="single" w:sz="4" w:space="0" w:color="auto"/>
              <w:bottom w:val="single" w:sz="4" w:space="0" w:color="auto"/>
              <w:right w:val="single" w:sz="4" w:space="0" w:color="auto"/>
            </w:tcBorders>
            <w:hideMark/>
          </w:tcPr>
          <w:p w:rsidR="004B711E" w:rsidRPr="004B711E" w:rsidRDefault="004B711E" w:rsidP="004B711E">
            <w:pPr>
              <w:spacing w:before="100" w:beforeAutospacing="1" w:after="100" w:afterAutospacing="1" w:line="240" w:lineRule="auto"/>
              <w:jc w:val="center"/>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Generales - específicas</w:t>
            </w:r>
          </w:p>
        </w:tc>
      </w:tr>
      <w:tr w:rsidR="004B711E" w:rsidRPr="004B711E">
        <w:trPr>
          <w:jc w:val="center"/>
        </w:trPr>
        <w:tc>
          <w:tcPr>
            <w:tcW w:w="4889" w:type="dxa"/>
            <w:tcBorders>
              <w:top w:val="single" w:sz="4" w:space="0" w:color="auto"/>
              <w:left w:val="single" w:sz="4" w:space="0" w:color="auto"/>
              <w:bottom w:val="single" w:sz="4" w:space="0" w:color="auto"/>
              <w:right w:val="single" w:sz="4" w:space="0" w:color="auto"/>
            </w:tcBorders>
            <w:hideMark/>
          </w:tcPr>
          <w:p w:rsidR="004B711E" w:rsidRPr="004B711E" w:rsidRDefault="004B711E" w:rsidP="004B711E">
            <w:pPr>
              <w:spacing w:before="100" w:beforeAutospacing="1" w:after="100" w:afterAutospacing="1" w:line="240" w:lineRule="auto"/>
              <w:jc w:val="center"/>
              <w:rPr>
                <w:rFonts w:ascii="Arial Narrow" w:eastAsia="Times New Roman" w:hAnsi="Arial Narrow" w:cs="Times New Roman"/>
                <w:sz w:val="28"/>
                <w:szCs w:val="24"/>
                <w:lang w:eastAsia="es-MX"/>
              </w:rPr>
            </w:pPr>
            <w:r w:rsidRPr="004B711E">
              <w:rPr>
                <w:rFonts w:ascii="Arial Narrow" w:eastAsia="Times New Roman" w:hAnsi="Arial Narrow" w:cs="Arial"/>
                <w:bCs/>
                <w:sz w:val="28"/>
                <w:szCs w:val="24"/>
                <w:u w:val="single"/>
                <w:lang w:eastAsia="es-MX"/>
              </w:rPr>
              <w:t xml:space="preserve">Equipo </w:t>
            </w:r>
          </w:p>
        </w:tc>
        <w:tc>
          <w:tcPr>
            <w:tcW w:w="4890" w:type="dxa"/>
            <w:tcBorders>
              <w:top w:val="single" w:sz="4" w:space="0" w:color="auto"/>
              <w:left w:val="single" w:sz="4" w:space="0" w:color="auto"/>
              <w:bottom w:val="single" w:sz="4" w:space="0" w:color="auto"/>
              <w:right w:val="single" w:sz="4" w:space="0" w:color="auto"/>
            </w:tcBorders>
            <w:hideMark/>
          </w:tcPr>
          <w:p w:rsidR="004B711E" w:rsidRPr="004B711E" w:rsidRDefault="004B711E" w:rsidP="004B711E">
            <w:pPr>
              <w:spacing w:before="100" w:beforeAutospacing="1" w:after="100" w:afterAutospacing="1" w:line="240" w:lineRule="auto"/>
              <w:jc w:val="center"/>
              <w:rPr>
                <w:rFonts w:ascii="Arial Narrow" w:eastAsia="Times New Roman" w:hAnsi="Arial Narrow" w:cs="Times New Roman"/>
                <w:sz w:val="28"/>
                <w:szCs w:val="24"/>
                <w:lang w:eastAsia="es-MX"/>
              </w:rPr>
            </w:pPr>
            <w:r w:rsidRPr="004B711E">
              <w:rPr>
                <w:rFonts w:ascii="Arial Narrow" w:eastAsia="Times New Roman" w:hAnsi="Arial Narrow" w:cs="Arial"/>
                <w:bCs/>
                <w:sz w:val="28"/>
                <w:szCs w:val="24"/>
                <w:u w:val="single"/>
                <w:lang w:eastAsia="es-MX"/>
              </w:rPr>
              <w:t xml:space="preserve">Alimentación </w:t>
            </w:r>
          </w:p>
        </w:tc>
      </w:tr>
      <w:tr w:rsidR="004B711E" w:rsidRPr="004B711E">
        <w:trPr>
          <w:jc w:val="center"/>
        </w:trPr>
        <w:tc>
          <w:tcPr>
            <w:tcW w:w="4889" w:type="dxa"/>
            <w:tcBorders>
              <w:top w:val="single" w:sz="4" w:space="0" w:color="auto"/>
              <w:left w:val="single" w:sz="4" w:space="0" w:color="auto"/>
              <w:bottom w:val="single" w:sz="4" w:space="0" w:color="auto"/>
              <w:right w:val="single" w:sz="4" w:space="0" w:color="auto"/>
            </w:tcBorders>
            <w:hideMark/>
          </w:tcPr>
          <w:p w:rsidR="004B711E" w:rsidRPr="004B711E" w:rsidRDefault="004B711E" w:rsidP="004B711E">
            <w:pPr>
              <w:spacing w:before="100" w:beforeAutospacing="1" w:after="100" w:afterAutospacing="1" w:line="240" w:lineRule="auto"/>
              <w:jc w:val="center"/>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Específico – general – individual</w:t>
            </w:r>
          </w:p>
        </w:tc>
        <w:tc>
          <w:tcPr>
            <w:tcW w:w="4890" w:type="dxa"/>
            <w:tcBorders>
              <w:top w:val="single" w:sz="4" w:space="0" w:color="auto"/>
              <w:left w:val="single" w:sz="4" w:space="0" w:color="auto"/>
              <w:bottom w:val="single" w:sz="4" w:space="0" w:color="auto"/>
              <w:right w:val="single" w:sz="4" w:space="0" w:color="auto"/>
            </w:tcBorders>
            <w:hideMark/>
          </w:tcPr>
          <w:p w:rsidR="004B711E" w:rsidRPr="004B711E" w:rsidRDefault="004B711E" w:rsidP="004B711E">
            <w:pPr>
              <w:spacing w:before="100" w:beforeAutospacing="1" w:after="100" w:afterAutospacing="1" w:line="240" w:lineRule="auto"/>
              <w:jc w:val="center"/>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Menú</w:t>
            </w:r>
          </w:p>
        </w:tc>
      </w:tr>
    </w:tbl>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7) </w:t>
      </w:r>
      <w:r w:rsidRPr="004B711E">
        <w:rPr>
          <w:rFonts w:ascii="Arial Narrow" w:eastAsia="Times New Roman" w:hAnsi="Arial Narrow" w:cs="Arial"/>
          <w:sz w:val="28"/>
          <w:szCs w:val="24"/>
          <w:u w:val="single"/>
          <w:lang w:eastAsia="es-MX"/>
        </w:rPr>
        <w:t xml:space="preserve">Trámites: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Tener en cuenta los aspectos y trámites reglamentarios para poder llevar a cabo la documentación en el tiempo correspondiente como consta en las circulares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8) </w:t>
      </w:r>
      <w:r w:rsidRPr="004B711E">
        <w:rPr>
          <w:rFonts w:ascii="Arial Narrow" w:eastAsia="Times New Roman" w:hAnsi="Arial Narrow" w:cs="Arial"/>
          <w:sz w:val="28"/>
          <w:szCs w:val="24"/>
          <w:u w:val="single"/>
          <w:lang w:eastAsia="es-MX"/>
        </w:rPr>
        <w:t xml:space="preserve">Presupuesto: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lastRenderedPageBreak/>
        <w:t>Diagramar un presupuesto teniendo en cuenta la situación económica, nivel social de los alumnos y todos los puntos correspondientes:</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 Lugar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 Transporte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 Paseos o excursiones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 Menú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 Materiales para las actividades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 Material para la instalación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 Botiquín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 Elementos de higiene, etc.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9) </w:t>
      </w:r>
      <w:r w:rsidRPr="004B711E">
        <w:rPr>
          <w:rFonts w:ascii="Arial Narrow" w:eastAsia="Times New Roman" w:hAnsi="Arial Narrow" w:cs="Arial"/>
          <w:sz w:val="28"/>
          <w:szCs w:val="24"/>
          <w:u w:val="single"/>
          <w:lang w:eastAsia="es-MX"/>
        </w:rPr>
        <w:t>Reuniones</w:t>
      </w:r>
      <w:r w:rsidRPr="004B711E">
        <w:rPr>
          <w:rFonts w:ascii="Arial Narrow" w:eastAsia="Times New Roman" w:hAnsi="Arial Narrow" w:cs="Arial"/>
          <w:sz w:val="28"/>
          <w:szCs w:val="24"/>
          <w:lang w:eastAsia="es-MX"/>
        </w:rPr>
        <w:t xml:space="preserve">: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Planificar las reuniones con los alumnos, directivos, padres y brindar toda la información correspondiente</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 xml:space="preserve">10) </w:t>
      </w:r>
      <w:r w:rsidRPr="004B711E">
        <w:rPr>
          <w:rFonts w:ascii="Arial Narrow" w:eastAsia="Times New Roman" w:hAnsi="Arial Narrow" w:cs="Arial"/>
          <w:sz w:val="28"/>
          <w:szCs w:val="24"/>
          <w:u w:val="single"/>
          <w:lang w:eastAsia="es-MX"/>
        </w:rPr>
        <w:t xml:space="preserve">Evaluación: </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8"/>
          <w:szCs w:val="24"/>
          <w:lang w:eastAsia="es-MX"/>
        </w:rPr>
      </w:pPr>
      <w:r w:rsidRPr="004B711E">
        <w:rPr>
          <w:rFonts w:ascii="Arial Narrow" w:eastAsia="Times New Roman" w:hAnsi="Arial Narrow" w:cs="Arial"/>
          <w:sz w:val="28"/>
          <w:szCs w:val="24"/>
          <w:lang w:eastAsia="es-MX"/>
        </w:rPr>
        <w:t>Realizar la evaluación durante el desarrollo y tomar las decisiones necesarias para cualquier modificación en el mismo como también después de la realización del campamento.</w:t>
      </w:r>
    </w:p>
    <w:p w:rsidR="004B711E" w:rsidRPr="004B711E" w:rsidRDefault="004B711E" w:rsidP="00485CA9">
      <w:pPr>
        <w:spacing w:before="100" w:beforeAutospacing="1" w:after="100" w:afterAutospacing="1" w:line="240" w:lineRule="auto"/>
        <w:jc w:val="both"/>
        <w:rPr>
          <w:rFonts w:ascii="Arial Narrow" w:eastAsia="Times New Roman" w:hAnsi="Arial Narrow" w:cs="Times New Roman"/>
          <w:sz w:val="24"/>
          <w:szCs w:val="24"/>
          <w:lang w:eastAsia="es-MX"/>
        </w:rPr>
      </w:pPr>
    </w:p>
    <w:p w:rsidR="004B711E" w:rsidRPr="00773D9F" w:rsidRDefault="00773D9F" w:rsidP="00485CA9">
      <w:pPr>
        <w:jc w:val="both"/>
        <w:rPr>
          <w:sz w:val="28"/>
          <w:u w:val="single"/>
        </w:rPr>
      </w:pPr>
      <w:r w:rsidRPr="00773D9F">
        <w:rPr>
          <w:sz w:val="28"/>
          <w:u w:val="single"/>
        </w:rPr>
        <w:t>CONCLUSIÓN:</w:t>
      </w:r>
    </w:p>
    <w:p w:rsidR="00773D9F" w:rsidRPr="00773D9F" w:rsidRDefault="00773D9F" w:rsidP="00773D9F">
      <w:pPr>
        <w:pStyle w:val="NormalWeb"/>
        <w:jc w:val="both"/>
        <w:rPr>
          <w:rFonts w:ascii="Arial Narrow" w:hAnsi="Arial Narrow"/>
          <w:sz w:val="28"/>
          <w:lang w:val="es-ES"/>
        </w:rPr>
      </w:pPr>
      <w:r w:rsidRPr="00773D9F">
        <w:rPr>
          <w:rFonts w:ascii="Arial Narrow" w:hAnsi="Arial Narrow"/>
          <w:sz w:val="28"/>
          <w:lang w:val="es-ES"/>
        </w:rPr>
        <w:t>El Psicólogo educativo es un profesional de la psicología cuyo objetivo de trabajo es la reflexión e intervención sobre el comportamiento humano, en situaciones educativas, mediante el desarrollo de las capacidades de las personas, grupos e instituciones, ayudando en la formación y desarrollo personal y colectivo</w:t>
      </w:r>
      <w:ins w:id="43" w:author="Ana Maritza Vega Jauregui" w:date="2011-10-24T18:50:00Z">
        <w:r w:rsidR="00C4158C">
          <w:rPr>
            <w:rFonts w:ascii="Arial Narrow" w:hAnsi="Arial Narrow"/>
            <w:sz w:val="28"/>
            <w:lang w:val="es-ES"/>
          </w:rPr>
          <w:t xml:space="preserve">. </w:t>
        </w:r>
      </w:ins>
      <w:del w:id="44" w:author="Ana Maritza Vega Jauregui" w:date="2011-10-24T18:50:00Z">
        <w:r w:rsidRPr="00773D9F" w:rsidDel="00C4158C">
          <w:rPr>
            <w:rFonts w:ascii="Arial Narrow" w:hAnsi="Arial Narrow"/>
            <w:sz w:val="28"/>
            <w:lang w:val="es-ES"/>
          </w:rPr>
          <w:delText>,</w:delText>
        </w:r>
      </w:del>
      <w:r w:rsidRPr="00773D9F">
        <w:rPr>
          <w:rFonts w:ascii="Arial Narrow" w:hAnsi="Arial Narrow"/>
          <w:sz w:val="28"/>
          <w:lang w:val="es-ES"/>
        </w:rPr>
        <w:t xml:space="preserve"> el psicólogo educativo desarrolla su actividad profesional principalmente en el marco de los sistemas sociales dedicados a la educación en todos sus diversos niveles y modalidades; tanto en los sistemas reglados, no reglados, formales e informales, y durante to</w:t>
      </w:r>
      <w:r>
        <w:rPr>
          <w:rFonts w:ascii="Arial Narrow" w:hAnsi="Arial Narrow"/>
          <w:sz w:val="28"/>
          <w:lang w:val="es-ES"/>
        </w:rPr>
        <w:t>do el ciclo vital de la persona; a</w:t>
      </w:r>
      <w:r w:rsidRPr="00773D9F">
        <w:rPr>
          <w:rFonts w:ascii="Arial Narrow" w:hAnsi="Arial Narrow"/>
          <w:sz w:val="28"/>
          <w:lang w:val="es-ES"/>
        </w:rPr>
        <w:t xml:space="preserve">sí mismo, interviene en todos los procesos psicológicos que afectan o </w:t>
      </w:r>
      <w:r w:rsidRPr="00773D9F">
        <w:rPr>
          <w:rFonts w:ascii="Arial Narrow" w:hAnsi="Arial Narrow"/>
          <w:sz w:val="28"/>
          <w:lang w:val="es-ES"/>
        </w:rPr>
        <w:lastRenderedPageBreak/>
        <w:t>alteran el aprendizaje de las personas, independientemente de su origen personal, grupal, social, de salud etc.,  se responsabilizan de todas las implicaciones educativas de su intervención profesional y de ser necesario se acude a solicitar el asesoramiento o trabajo en conjunto de otro profesional.</w:t>
      </w:r>
    </w:p>
    <w:p w:rsidR="00773D9F" w:rsidRDefault="00773D9F" w:rsidP="00773D9F">
      <w:pPr>
        <w:pStyle w:val="NormalWeb"/>
        <w:jc w:val="both"/>
        <w:rPr>
          <w:ins w:id="45" w:author="Ana Maritza Vega Jauregui" w:date="2011-10-24T18:51:00Z"/>
          <w:rFonts w:ascii="Arial Narrow" w:hAnsi="Arial Narrow"/>
          <w:sz w:val="28"/>
          <w:lang w:val="es-ES"/>
        </w:rPr>
      </w:pPr>
      <w:r w:rsidRPr="00773D9F">
        <w:rPr>
          <w:rStyle w:val="Textoennegrita"/>
          <w:rFonts w:ascii="Arial Narrow" w:hAnsi="Arial Narrow"/>
          <w:color w:val="339966"/>
          <w:sz w:val="28"/>
          <w:lang w:val="es-ES"/>
        </w:rPr>
        <w:t xml:space="preserve"> </w:t>
      </w:r>
      <w:r w:rsidRPr="00773D9F">
        <w:rPr>
          <w:rFonts w:ascii="Arial Narrow" w:hAnsi="Arial Narrow"/>
          <w:sz w:val="28"/>
          <w:lang w:val="es-ES"/>
        </w:rPr>
        <w:t xml:space="preserve">El profesional de la psicología educativa interviene en los diferentes ámbitos  tales como el personal, familiar, organizacional, institucional, social, comunitario y educativo en general; con Educandos, receptores del proceso educativo, y Agentes Educativos, intervinientes directa o indirectamente en el proceso educativo </w:t>
      </w:r>
    </w:p>
    <w:p w:rsidR="00C4158C" w:rsidRPr="00773D9F" w:rsidRDefault="00C4158C" w:rsidP="00773D9F">
      <w:pPr>
        <w:pStyle w:val="NormalWeb"/>
        <w:jc w:val="both"/>
        <w:rPr>
          <w:rFonts w:ascii="Arial Narrow" w:hAnsi="Arial Narrow"/>
          <w:sz w:val="28"/>
          <w:lang w:val="es-ES"/>
        </w:rPr>
      </w:pPr>
      <w:ins w:id="46" w:author="Ana Maritza Vega Jauregui" w:date="2011-10-24T18:51:00Z">
        <w:r>
          <w:rPr>
            <w:rFonts w:ascii="Arial Narrow" w:hAnsi="Arial Narrow"/>
            <w:sz w:val="28"/>
            <w:lang w:val="es-ES"/>
          </w:rPr>
          <w:t>Y sobre su participación en los campamentos que puedes decir?</w:t>
        </w:r>
      </w:ins>
    </w:p>
    <w:p w:rsidR="00D12389" w:rsidRDefault="00D12389" w:rsidP="00773D9F">
      <w:pPr>
        <w:jc w:val="both"/>
        <w:rPr>
          <w:lang w:val="es-ES"/>
        </w:rPr>
      </w:pPr>
    </w:p>
    <w:p w:rsidR="001C3E9C" w:rsidRDefault="001C3E9C" w:rsidP="00773D9F">
      <w:pPr>
        <w:jc w:val="both"/>
        <w:rPr>
          <w:lang w:val="es-ES"/>
        </w:rPr>
      </w:pPr>
      <w:r>
        <w:rPr>
          <w:lang w:val="es-ES"/>
        </w:rPr>
        <w:t>REFERENCIAS</w:t>
      </w:r>
    </w:p>
    <w:commentRangeStart w:id="47"/>
    <w:p w:rsidR="001C3E9C" w:rsidRDefault="007B62FD" w:rsidP="00773D9F">
      <w:pPr>
        <w:jc w:val="both"/>
        <w:rPr>
          <w:rFonts w:ascii="Arial Narrow" w:hAnsi="Arial Narrow"/>
          <w:sz w:val="24"/>
          <w:lang w:val="es-ES"/>
        </w:rPr>
      </w:pPr>
      <w:r>
        <w:fldChar w:fldCharType="begin"/>
      </w:r>
      <w:r>
        <w:instrText xml:space="preserve"> HYPERLINK "http://books.google.com.mx/books?id=PmAHE32RuOsC&amp;printsec=frontcover&amp;dq=que+es+psicologia+educativa&amp;hl=es&amp;ei=6XGWTpKkEYKgsgLr4JG_BA&amp;sa=X&amp;oi=book_result&amp;ct=result&amp;resnum=1&amp;ved=0CC4Q6AEwAA" \l "v=onepage&amp;q&amp;f=false" </w:instrText>
      </w:r>
      <w:r>
        <w:fldChar w:fldCharType="separate"/>
      </w:r>
      <w:r w:rsidR="001C3E9C" w:rsidRPr="003936DA">
        <w:rPr>
          <w:rStyle w:val="Hipervnculo"/>
          <w:rFonts w:ascii="Arial Narrow" w:hAnsi="Arial Narrow"/>
          <w:sz w:val="24"/>
          <w:lang w:val="es-ES"/>
        </w:rPr>
        <w:t>http://books.google.com.mx/books?id=PmAHE32RuOsC&amp;printsec=frontcover&amp;dq=que+es+psicologia+educativa&amp;hl=es&amp;ei=6XGWTpKkEYKgsgLr4JG_BA&amp;sa=X&amp;oi=book_result&amp;ct=result&amp;resnum=1&amp;ved=0CC4Q6AEwAA#v=onepage&amp;q&amp;f=false</w:t>
      </w:r>
      <w:r>
        <w:rPr>
          <w:rStyle w:val="Hipervnculo"/>
          <w:rFonts w:ascii="Arial Narrow" w:hAnsi="Arial Narrow"/>
          <w:sz w:val="24"/>
          <w:lang w:val="es-ES"/>
        </w:rPr>
        <w:fldChar w:fldCharType="end"/>
      </w:r>
    </w:p>
    <w:p w:rsidR="001C3E9C" w:rsidRDefault="007900A7" w:rsidP="00773D9F">
      <w:pPr>
        <w:jc w:val="both"/>
        <w:rPr>
          <w:rFonts w:ascii="Arial Narrow" w:hAnsi="Arial Narrow"/>
          <w:sz w:val="24"/>
          <w:lang w:val="es-ES"/>
        </w:rPr>
      </w:pPr>
      <w:hyperlink r:id="rId26" w:anchor="v=onepage&amp;q&amp;f=false" w:history="1">
        <w:r w:rsidR="001C3E9C" w:rsidRPr="003936DA">
          <w:rPr>
            <w:rStyle w:val="Hipervnculo"/>
            <w:rFonts w:ascii="Arial Narrow" w:hAnsi="Arial Narrow"/>
            <w:sz w:val="24"/>
            <w:lang w:val="es-ES"/>
          </w:rPr>
          <w:t>http://books.google.com.mx/books?id=ge9CM7ADt88C&amp;printsec=frontcover&amp;dq=que+es+psicologia+educativa&amp;hl=es&amp;ei=6XGWTpKkEYKgsgLr4JG_BA&amp;sa=X&amp;oi=book_result&amp;ct=result&amp;resnum=3&amp;ved=0CDkQ6AEwAg#v=onepage&amp;q&amp;f=false</w:t>
        </w:r>
      </w:hyperlink>
    </w:p>
    <w:p w:rsidR="001C3E9C" w:rsidRDefault="007900A7" w:rsidP="00773D9F">
      <w:pPr>
        <w:jc w:val="both"/>
        <w:rPr>
          <w:rFonts w:ascii="Arial Narrow" w:hAnsi="Arial Narrow"/>
          <w:sz w:val="24"/>
          <w:lang w:val="es-ES"/>
        </w:rPr>
      </w:pPr>
      <w:hyperlink r:id="rId27" w:history="1">
        <w:r w:rsidR="001C3E9C" w:rsidRPr="003936DA">
          <w:rPr>
            <w:rStyle w:val="Hipervnculo"/>
            <w:rFonts w:ascii="Arial Narrow" w:hAnsi="Arial Narrow"/>
            <w:sz w:val="24"/>
            <w:lang w:val="es-ES"/>
          </w:rPr>
          <w:t>http://www.monografias.com/trabajos16/campamentos-educativos/campamentos-educativos.shtml</w:t>
        </w:r>
      </w:hyperlink>
      <w:commentRangeEnd w:id="47"/>
      <w:r w:rsidR="007B62FD">
        <w:rPr>
          <w:rStyle w:val="Refdecomentario"/>
        </w:rPr>
        <w:commentReference w:id="47"/>
      </w:r>
    </w:p>
    <w:p w:rsidR="001C3E9C" w:rsidRPr="001C3E9C" w:rsidRDefault="001C3E9C" w:rsidP="00773D9F">
      <w:pPr>
        <w:jc w:val="both"/>
        <w:rPr>
          <w:rFonts w:ascii="Arial Narrow" w:hAnsi="Arial Narrow"/>
          <w:sz w:val="24"/>
          <w:lang w:val="es-ES"/>
        </w:rPr>
      </w:pPr>
    </w:p>
    <w:sectPr w:rsidR="001C3E9C" w:rsidRPr="001C3E9C">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0" w:author="Ana Maritza Vega Jauregui" w:date="2011-10-24T18:31:00Z" w:initials="AMVJ">
    <w:p w:rsidR="004A1E4E" w:rsidRDefault="004A1E4E">
      <w:pPr>
        <w:pStyle w:val="Textocomentario"/>
      </w:pPr>
      <w:r>
        <w:rPr>
          <w:rStyle w:val="Refdecomentario"/>
        </w:rPr>
        <w:annotationRef/>
      </w:r>
      <w:r>
        <w:t>Esta es la introducción y es buena. (para los textos científicos la redacción es en tercera persona ero para mi esta bien si es en primera persona)</w:t>
      </w:r>
    </w:p>
  </w:comment>
  <w:comment w:id="23" w:author="Ana Maritza Vega Jauregui" w:date="2011-10-24T18:28:00Z" w:initials="AMVJ">
    <w:p w:rsidR="004A1E4E" w:rsidRDefault="004A1E4E">
      <w:pPr>
        <w:pStyle w:val="Textocomentario"/>
      </w:pPr>
      <w:r>
        <w:rPr>
          <w:rStyle w:val="Refdecomentario"/>
        </w:rPr>
        <w:annotationRef/>
      </w:r>
      <w:r>
        <w:t>¿tú hiciste esta diferenciación o de donde lo retomaste?</w:t>
      </w:r>
    </w:p>
  </w:comment>
  <w:comment w:id="24" w:author="Ana Maritza Vega Jauregui" w:date="2011-10-24T18:29:00Z" w:initials="AMVJ">
    <w:p w:rsidR="004A1E4E" w:rsidRDefault="004A1E4E">
      <w:pPr>
        <w:pStyle w:val="Textocomentario"/>
      </w:pPr>
      <w:r>
        <w:rPr>
          <w:rStyle w:val="Refdecomentario"/>
        </w:rPr>
        <w:annotationRef/>
      </w:r>
      <w:r>
        <w:t xml:space="preserve">Buena síntesis </w:t>
      </w:r>
    </w:p>
  </w:comment>
  <w:comment w:id="32" w:author="Ana Maritza Vega Jauregui" w:date="2011-10-24T18:34:00Z" w:initials="AMVJ">
    <w:p w:rsidR="004A1E4E" w:rsidRDefault="004A1E4E">
      <w:pPr>
        <w:pStyle w:val="Textocomentario"/>
      </w:pPr>
      <w:r>
        <w:rPr>
          <w:rStyle w:val="Refdecomentario"/>
        </w:rPr>
        <w:annotationRef/>
      </w:r>
      <w:r>
        <w:t>Esta definición es tuya?</w:t>
      </w:r>
    </w:p>
  </w:comment>
  <w:comment w:id="36" w:author="Ana Maritza Vega Jauregui" w:date="2011-10-24T18:36:00Z" w:initials="AMVJ">
    <w:p w:rsidR="00102502" w:rsidRDefault="00102502">
      <w:pPr>
        <w:pStyle w:val="Textocomentario"/>
      </w:pPr>
      <w:r>
        <w:rPr>
          <w:rStyle w:val="Refdecomentario"/>
        </w:rPr>
        <w:annotationRef/>
      </w:r>
      <w:r>
        <w:t>Si?</w:t>
      </w:r>
    </w:p>
  </w:comment>
  <w:comment w:id="39" w:author="Ana Maritza Vega Jauregui" w:date="2011-10-24T18:40:00Z" w:initials="AMVJ">
    <w:p w:rsidR="00102502" w:rsidRDefault="00102502">
      <w:pPr>
        <w:pStyle w:val="Textocomentario"/>
      </w:pPr>
      <w:r>
        <w:rPr>
          <w:rStyle w:val="Refdecomentario"/>
        </w:rPr>
        <w:annotationRef/>
      </w:r>
      <w:r>
        <w:t>En dnde? Y porque en estas fechas.</w:t>
      </w:r>
    </w:p>
  </w:comment>
  <w:comment w:id="42" w:author="Ana Maritza Vega Jauregui" w:date="2011-10-24T18:47:00Z" w:initials="AMVJ">
    <w:p w:rsidR="00163B3E" w:rsidRDefault="00163B3E">
      <w:pPr>
        <w:pStyle w:val="Textocomentario"/>
      </w:pPr>
      <w:r>
        <w:rPr>
          <w:rStyle w:val="Refdecomentario"/>
        </w:rPr>
        <w:annotationRef/>
      </w:r>
      <w:r>
        <w:t xml:space="preserve">Esto es importante si queremos hacer un campamento pero para este análisis no lo creo tanto. </w:t>
      </w:r>
    </w:p>
  </w:comment>
  <w:comment w:id="47" w:author="Ana Maritza Vega Jauregui" w:date="2011-10-21T18:56:00Z" w:initials="AMVJ">
    <w:p w:rsidR="007B62FD" w:rsidRDefault="007B62FD">
      <w:pPr>
        <w:pStyle w:val="Textocomentario"/>
      </w:pPr>
      <w:r>
        <w:rPr>
          <w:rStyle w:val="Refdecomentario"/>
        </w:rPr>
        <w:annotationRef/>
      </w:r>
      <w:r>
        <w:t>Requiere mínimoun referencia de un libro en físico</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TE1B20CA0t00">
    <w:panose1 w:val="00000000000000000000"/>
    <w:charset w:val="00"/>
    <w:family w:val="auto"/>
    <w:notTrueType/>
    <w:pitch w:val="default"/>
    <w:sig w:usb0="00000003" w:usb1="00000000" w:usb2="00000000" w:usb3="00000000" w:csb0="00000001" w:csb1="00000000"/>
  </w:font>
  <w:font w:name="TTE27E0088t00">
    <w:panose1 w:val="00000000000000000000"/>
    <w:charset w:val="00"/>
    <w:family w:val="auto"/>
    <w:notTrueType/>
    <w:pitch w:val="default"/>
    <w:sig w:usb0="00000003" w:usb1="00000000" w:usb2="00000000" w:usb3="00000000" w:csb0="00000001" w:csb1="00000000"/>
  </w:font>
  <w:font w:name="TTE1B17A30t00">
    <w:panose1 w:val="00000000000000000000"/>
    <w:charset w:val="00"/>
    <w:family w:val="auto"/>
    <w:notTrueType/>
    <w:pitch w:val="default"/>
    <w:sig w:usb0="00000003" w:usb1="00000000" w:usb2="00000000" w:usb3="00000000" w:csb0="00000001" w:csb1="00000000"/>
  </w:font>
  <w:font w:name="TTE1B286D0t00">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TE241CF90t00">
    <w:panose1 w:val="00000000000000000000"/>
    <w:charset w:val="00"/>
    <w:family w:val="auto"/>
    <w:notTrueType/>
    <w:pitch w:val="default"/>
    <w:sig w:usb0="00000003" w:usb1="00000000" w:usb2="00000000" w:usb3="00000000" w:csb0="00000001" w:csb1="00000000"/>
  </w:font>
  <w:font w:name="TTE1B1D0C8t00">
    <w:panose1 w:val="00000000000000000000"/>
    <w:charset w:val="00"/>
    <w:family w:val="auto"/>
    <w:notTrueType/>
    <w:pitch w:val="default"/>
    <w:sig w:usb0="00000003" w:usb1="00000000" w:usb2="00000000" w:usb3="00000000" w:csb0="00000001" w:csb1="00000000"/>
  </w:font>
  <w:font w:name="TTE1B320C0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AD6DAA"/>
    <w:multiLevelType w:val="multilevel"/>
    <w:tmpl w:val="D00E31B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
    <w:nsid w:val="56B35B9D"/>
    <w:multiLevelType w:val="multilevel"/>
    <w:tmpl w:val="A0B4C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EAB1F4C"/>
    <w:multiLevelType w:val="multilevel"/>
    <w:tmpl w:val="D28E2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0EB74BC"/>
    <w:multiLevelType w:val="multilevel"/>
    <w:tmpl w:val="36782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608172F"/>
    <w:multiLevelType w:val="multilevel"/>
    <w:tmpl w:val="5088F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C521A59"/>
    <w:multiLevelType w:val="multilevel"/>
    <w:tmpl w:val="12780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11E"/>
    <w:rsid w:val="000F33ED"/>
    <w:rsid w:val="00102502"/>
    <w:rsid w:val="001113EA"/>
    <w:rsid w:val="00163B3E"/>
    <w:rsid w:val="001A22DE"/>
    <w:rsid w:val="001B53A0"/>
    <w:rsid w:val="001C3E9C"/>
    <w:rsid w:val="001F7A03"/>
    <w:rsid w:val="003755E3"/>
    <w:rsid w:val="00485CA9"/>
    <w:rsid w:val="004A1E4E"/>
    <w:rsid w:val="004B711E"/>
    <w:rsid w:val="004D3080"/>
    <w:rsid w:val="007121C9"/>
    <w:rsid w:val="00773D9F"/>
    <w:rsid w:val="007900A7"/>
    <w:rsid w:val="007B62FD"/>
    <w:rsid w:val="00C4158C"/>
    <w:rsid w:val="00D12389"/>
    <w:rsid w:val="00F94580"/>
    <w:rsid w:val="00FC20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C20E8"/>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FC20E8"/>
    <w:rPr>
      <w:b/>
      <w:bCs/>
    </w:rPr>
  </w:style>
  <w:style w:type="character" w:styleId="nfasis">
    <w:name w:val="Emphasis"/>
    <w:basedOn w:val="Fuentedeprrafopredeter"/>
    <w:uiPriority w:val="20"/>
    <w:qFormat/>
    <w:rsid w:val="00FC20E8"/>
    <w:rPr>
      <w:i/>
      <w:iCs/>
    </w:rPr>
  </w:style>
  <w:style w:type="character" w:styleId="Hipervnculo">
    <w:name w:val="Hyperlink"/>
    <w:basedOn w:val="Fuentedeprrafopredeter"/>
    <w:uiPriority w:val="99"/>
    <w:unhideWhenUsed/>
    <w:rsid w:val="001C3E9C"/>
    <w:rPr>
      <w:color w:val="0000FF" w:themeColor="hyperlink"/>
      <w:u w:val="single"/>
    </w:rPr>
  </w:style>
  <w:style w:type="character" w:styleId="Refdecomentario">
    <w:name w:val="annotation reference"/>
    <w:basedOn w:val="Fuentedeprrafopredeter"/>
    <w:uiPriority w:val="99"/>
    <w:semiHidden/>
    <w:unhideWhenUsed/>
    <w:rsid w:val="007B62FD"/>
    <w:rPr>
      <w:sz w:val="16"/>
      <w:szCs w:val="16"/>
    </w:rPr>
  </w:style>
  <w:style w:type="paragraph" w:styleId="Textocomentario">
    <w:name w:val="annotation text"/>
    <w:basedOn w:val="Normal"/>
    <w:link w:val="TextocomentarioCar"/>
    <w:uiPriority w:val="99"/>
    <w:semiHidden/>
    <w:unhideWhenUsed/>
    <w:rsid w:val="007B62F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B62FD"/>
    <w:rPr>
      <w:sz w:val="20"/>
      <w:szCs w:val="20"/>
    </w:rPr>
  </w:style>
  <w:style w:type="paragraph" w:styleId="Asuntodelcomentario">
    <w:name w:val="annotation subject"/>
    <w:basedOn w:val="Textocomentario"/>
    <w:next w:val="Textocomentario"/>
    <w:link w:val="AsuntodelcomentarioCar"/>
    <w:uiPriority w:val="99"/>
    <w:semiHidden/>
    <w:unhideWhenUsed/>
    <w:rsid w:val="007B62FD"/>
    <w:rPr>
      <w:b/>
      <w:bCs/>
    </w:rPr>
  </w:style>
  <w:style w:type="character" w:customStyle="1" w:styleId="AsuntodelcomentarioCar">
    <w:name w:val="Asunto del comentario Car"/>
    <w:basedOn w:val="TextocomentarioCar"/>
    <w:link w:val="Asuntodelcomentario"/>
    <w:uiPriority w:val="99"/>
    <w:semiHidden/>
    <w:rsid w:val="007B62FD"/>
    <w:rPr>
      <w:b/>
      <w:bCs/>
      <w:sz w:val="20"/>
      <w:szCs w:val="20"/>
    </w:rPr>
  </w:style>
  <w:style w:type="paragraph" w:styleId="Textodeglobo">
    <w:name w:val="Balloon Text"/>
    <w:basedOn w:val="Normal"/>
    <w:link w:val="TextodegloboCar"/>
    <w:uiPriority w:val="99"/>
    <w:semiHidden/>
    <w:unhideWhenUsed/>
    <w:rsid w:val="007B62F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B62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C20E8"/>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FC20E8"/>
    <w:rPr>
      <w:b/>
      <w:bCs/>
    </w:rPr>
  </w:style>
  <w:style w:type="character" w:styleId="nfasis">
    <w:name w:val="Emphasis"/>
    <w:basedOn w:val="Fuentedeprrafopredeter"/>
    <w:uiPriority w:val="20"/>
    <w:qFormat/>
    <w:rsid w:val="00FC20E8"/>
    <w:rPr>
      <w:i/>
      <w:iCs/>
    </w:rPr>
  </w:style>
  <w:style w:type="character" w:styleId="Hipervnculo">
    <w:name w:val="Hyperlink"/>
    <w:basedOn w:val="Fuentedeprrafopredeter"/>
    <w:uiPriority w:val="99"/>
    <w:unhideWhenUsed/>
    <w:rsid w:val="001C3E9C"/>
    <w:rPr>
      <w:color w:val="0000FF" w:themeColor="hyperlink"/>
      <w:u w:val="single"/>
    </w:rPr>
  </w:style>
  <w:style w:type="character" w:styleId="Refdecomentario">
    <w:name w:val="annotation reference"/>
    <w:basedOn w:val="Fuentedeprrafopredeter"/>
    <w:uiPriority w:val="99"/>
    <w:semiHidden/>
    <w:unhideWhenUsed/>
    <w:rsid w:val="007B62FD"/>
    <w:rPr>
      <w:sz w:val="16"/>
      <w:szCs w:val="16"/>
    </w:rPr>
  </w:style>
  <w:style w:type="paragraph" w:styleId="Textocomentario">
    <w:name w:val="annotation text"/>
    <w:basedOn w:val="Normal"/>
    <w:link w:val="TextocomentarioCar"/>
    <w:uiPriority w:val="99"/>
    <w:semiHidden/>
    <w:unhideWhenUsed/>
    <w:rsid w:val="007B62F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B62FD"/>
    <w:rPr>
      <w:sz w:val="20"/>
      <w:szCs w:val="20"/>
    </w:rPr>
  </w:style>
  <w:style w:type="paragraph" w:styleId="Asuntodelcomentario">
    <w:name w:val="annotation subject"/>
    <w:basedOn w:val="Textocomentario"/>
    <w:next w:val="Textocomentario"/>
    <w:link w:val="AsuntodelcomentarioCar"/>
    <w:uiPriority w:val="99"/>
    <w:semiHidden/>
    <w:unhideWhenUsed/>
    <w:rsid w:val="007B62FD"/>
    <w:rPr>
      <w:b/>
      <w:bCs/>
    </w:rPr>
  </w:style>
  <w:style w:type="character" w:customStyle="1" w:styleId="AsuntodelcomentarioCar">
    <w:name w:val="Asunto del comentario Car"/>
    <w:basedOn w:val="TextocomentarioCar"/>
    <w:link w:val="Asuntodelcomentario"/>
    <w:uiPriority w:val="99"/>
    <w:semiHidden/>
    <w:rsid w:val="007B62FD"/>
    <w:rPr>
      <w:b/>
      <w:bCs/>
      <w:sz w:val="20"/>
      <w:szCs w:val="20"/>
    </w:rPr>
  </w:style>
  <w:style w:type="paragraph" w:styleId="Textodeglobo">
    <w:name w:val="Balloon Text"/>
    <w:basedOn w:val="Normal"/>
    <w:link w:val="TextodegloboCar"/>
    <w:uiPriority w:val="99"/>
    <w:semiHidden/>
    <w:unhideWhenUsed/>
    <w:rsid w:val="007B62F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B62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51751">
      <w:bodyDiv w:val="1"/>
      <w:marLeft w:val="0"/>
      <w:marRight w:val="0"/>
      <w:marTop w:val="0"/>
      <w:marBottom w:val="0"/>
      <w:divBdr>
        <w:top w:val="none" w:sz="0" w:space="0" w:color="auto"/>
        <w:left w:val="none" w:sz="0" w:space="0" w:color="auto"/>
        <w:bottom w:val="none" w:sz="0" w:space="0" w:color="auto"/>
        <w:right w:val="none" w:sz="0" w:space="0" w:color="auto"/>
      </w:divBdr>
      <w:divsChild>
        <w:div w:id="1494759295">
          <w:marLeft w:val="0"/>
          <w:marRight w:val="0"/>
          <w:marTop w:val="0"/>
          <w:marBottom w:val="0"/>
          <w:divBdr>
            <w:top w:val="none" w:sz="0" w:space="0" w:color="auto"/>
            <w:left w:val="none" w:sz="0" w:space="0" w:color="auto"/>
            <w:bottom w:val="none" w:sz="0" w:space="0" w:color="auto"/>
            <w:right w:val="none" w:sz="0" w:space="0" w:color="auto"/>
          </w:divBdr>
          <w:divsChild>
            <w:div w:id="1468665606">
              <w:marLeft w:val="0"/>
              <w:marRight w:val="0"/>
              <w:marTop w:val="0"/>
              <w:marBottom w:val="0"/>
              <w:divBdr>
                <w:top w:val="none" w:sz="0" w:space="0" w:color="auto"/>
                <w:left w:val="none" w:sz="0" w:space="0" w:color="auto"/>
                <w:bottom w:val="none" w:sz="0" w:space="0" w:color="auto"/>
                <w:right w:val="none" w:sz="0" w:space="0" w:color="auto"/>
              </w:divBdr>
              <w:divsChild>
                <w:div w:id="1690520126">
                  <w:marLeft w:val="0"/>
                  <w:marRight w:val="0"/>
                  <w:marTop w:val="0"/>
                  <w:marBottom w:val="0"/>
                  <w:divBdr>
                    <w:top w:val="none" w:sz="0" w:space="0" w:color="auto"/>
                    <w:left w:val="none" w:sz="0" w:space="0" w:color="auto"/>
                    <w:bottom w:val="none" w:sz="0" w:space="0" w:color="auto"/>
                    <w:right w:val="none" w:sz="0" w:space="0" w:color="auto"/>
                  </w:divBdr>
                  <w:divsChild>
                    <w:div w:id="2054575046">
                      <w:marLeft w:val="0"/>
                      <w:marRight w:val="0"/>
                      <w:marTop w:val="0"/>
                      <w:marBottom w:val="0"/>
                      <w:divBdr>
                        <w:top w:val="none" w:sz="0" w:space="0" w:color="auto"/>
                        <w:left w:val="none" w:sz="0" w:space="0" w:color="auto"/>
                        <w:bottom w:val="none" w:sz="0" w:space="0" w:color="auto"/>
                        <w:right w:val="none" w:sz="0" w:space="0" w:color="auto"/>
                      </w:divBdr>
                      <w:divsChild>
                        <w:div w:id="1851866186">
                          <w:marLeft w:val="0"/>
                          <w:marRight w:val="0"/>
                          <w:marTop w:val="0"/>
                          <w:marBottom w:val="0"/>
                          <w:divBdr>
                            <w:top w:val="none" w:sz="0" w:space="0" w:color="auto"/>
                            <w:left w:val="none" w:sz="0" w:space="0" w:color="auto"/>
                            <w:bottom w:val="none" w:sz="0" w:space="0" w:color="auto"/>
                            <w:right w:val="none" w:sz="0" w:space="0" w:color="auto"/>
                          </w:divBdr>
                          <w:divsChild>
                            <w:div w:id="462499289">
                              <w:marLeft w:val="0"/>
                              <w:marRight w:val="0"/>
                              <w:marTop w:val="0"/>
                              <w:marBottom w:val="0"/>
                              <w:divBdr>
                                <w:top w:val="none" w:sz="0" w:space="0" w:color="auto"/>
                                <w:left w:val="none" w:sz="0" w:space="0" w:color="auto"/>
                                <w:bottom w:val="none" w:sz="0" w:space="0" w:color="auto"/>
                                <w:right w:val="none" w:sz="0" w:space="0" w:color="auto"/>
                              </w:divBdr>
                              <w:divsChild>
                                <w:div w:id="111575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8316439">
      <w:bodyDiv w:val="1"/>
      <w:marLeft w:val="0"/>
      <w:marRight w:val="0"/>
      <w:marTop w:val="0"/>
      <w:marBottom w:val="0"/>
      <w:divBdr>
        <w:top w:val="none" w:sz="0" w:space="0" w:color="auto"/>
        <w:left w:val="none" w:sz="0" w:space="0" w:color="auto"/>
        <w:bottom w:val="none" w:sz="0" w:space="0" w:color="auto"/>
        <w:right w:val="none" w:sz="0" w:space="0" w:color="auto"/>
      </w:divBdr>
      <w:divsChild>
        <w:div w:id="351734341">
          <w:marLeft w:val="0"/>
          <w:marRight w:val="0"/>
          <w:marTop w:val="0"/>
          <w:marBottom w:val="0"/>
          <w:divBdr>
            <w:top w:val="none" w:sz="0" w:space="0" w:color="auto"/>
            <w:left w:val="none" w:sz="0" w:space="0" w:color="auto"/>
            <w:bottom w:val="none" w:sz="0" w:space="0" w:color="auto"/>
            <w:right w:val="none" w:sz="0" w:space="0" w:color="auto"/>
          </w:divBdr>
          <w:divsChild>
            <w:div w:id="960842995">
              <w:marLeft w:val="0"/>
              <w:marRight w:val="0"/>
              <w:marTop w:val="0"/>
              <w:marBottom w:val="0"/>
              <w:divBdr>
                <w:top w:val="none" w:sz="0" w:space="0" w:color="auto"/>
                <w:left w:val="none" w:sz="0" w:space="0" w:color="auto"/>
                <w:bottom w:val="none" w:sz="0" w:space="0" w:color="auto"/>
                <w:right w:val="none" w:sz="0" w:space="0" w:color="auto"/>
              </w:divBdr>
              <w:divsChild>
                <w:div w:id="1951862419">
                  <w:marLeft w:val="0"/>
                  <w:marRight w:val="0"/>
                  <w:marTop w:val="0"/>
                  <w:marBottom w:val="0"/>
                  <w:divBdr>
                    <w:top w:val="none" w:sz="0" w:space="0" w:color="auto"/>
                    <w:left w:val="none" w:sz="0" w:space="0" w:color="auto"/>
                    <w:bottom w:val="none" w:sz="0" w:space="0" w:color="auto"/>
                    <w:right w:val="none" w:sz="0" w:space="0" w:color="auto"/>
                  </w:divBdr>
                  <w:divsChild>
                    <w:div w:id="1446730484">
                      <w:marLeft w:val="0"/>
                      <w:marRight w:val="0"/>
                      <w:marTop w:val="0"/>
                      <w:marBottom w:val="0"/>
                      <w:divBdr>
                        <w:top w:val="none" w:sz="0" w:space="0" w:color="auto"/>
                        <w:left w:val="none" w:sz="0" w:space="0" w:color="auto"/>
                        <w:bottom w:val="none" w:sz="0" w:space="0" w:color="auto"/>
                        <w:right w:val="none" w:sz="0" w:space="0" w:color="auto"/>
                      </w:divBdr>
                      <w:divsChild>
                        <w:div w:id="974481351">
                          <w:marLeft w:val="0"/>
                          <w:marRight w:val="0"/>
                          <w:marTop w:val="0"/>
                          <w:marBottom w:val="0"/>
                          <w:divBdr>
                            <w:top w:val="none" w:sz="0" w:space="0" w:color="auto"/>
                            <w:left w:val="none" w:sz="0" w:space="0" w:color="auto"/>
                            <w:bottom w:val="none" w:sz="0" w:space="0" w:color="auto"/>
                            <w:right w:val="none" w:sz="0" w:space="0" w:color="auto"/>
                          </w:divBdr>
                          <w:divsChild>
                            <w:div w:id="64528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7167937">
      <w:bodyDiv w:val="1"/>
      <w:marLeft w:val="0"/>
      <w:marRight w:val="0"/>
      <w:marTop w:val="0"/>
      <w:marBottom w:val="0"/>
      <w:divBdr>
        <w:top w:val="none" w:sz="0" w:space="0" w:color="auto"/>
        <w:left w:val="none" w:sz="0" w:space="0" w:color="auto"/>
        <w:bottom w:val="none" w:sz="0" w:space="0" w:color="auto"/>
        <w:right w:val="none" w:sz="0" w:space="0" w:color="auto"/>
      </w:divBdr>
      <w:divsChild>
        <w:div w:id="1684432200">
          <w:marLeft w:val="0"/>
          <w:marRight w:val="0"/>
          <w:marTop w:val="0"/>
          <w:marBottom w:val="0"/>
          <w:divBdr>
            <w:top w:val="none" w:sz="0" w:space="0" w:color="auto"/>
            <w:left w:val="none" w:sz="0" w:space="0" w:color="auto"/>
            <w:bottom w:val="none" w:sz="0" w:space="0" w:color="auto"/>
            <w:right w:val="none" w:sz="0" w:space="0" w:color="auto"/>
          </w:divBdr>
          <w:divsChild>
            <w:div w:id="1310670401">
              <w:marLeft w:val="0"/>
              <w:marRight w:val="0"/>
              <w:marTop w:val="0"/>
              <w:marBottom w:val="0"/>
              <w:divBdr>
                <w:top w:val="none" w:sz="0" w:space="0" w:color="auto"/>
                <w:left w:val="none" w:sz="0" w:space="0" w:color="auto"/>
                <w:bottom w:val="none" w:sz="0" w:space="0" w:color="auto"/>
                <w:right w:val="none" w:sz="0" w:space="0" w:color="auto"/>
              </w:divBdr>
              <w:divsChild>
                <w:div w:id="1979844240">
                  <w:marLeft w:val="0"/>
                  <w:marRight w:val="0"/>
                  <w:marTop w:val="0"/>
                  <w:marBottom w:val="0"/>
                  <w:divBdr>
                    <w:top w:val="none" w:sz="0" w:space="0" w:color="auto"/>
                    <w:left w:val="none" w:sz="0" w:space="0" w:color="auto"/>
                    <w:bottom w:val="none" w:sz="0" w:space="0" w:color="auto"/>
                    <w:right w:val="none" w:sz="0" w:space="0" w:color="auto"/>
                  </w:divBdr>
                  <w:divsChild>
                    <w:div w:id="1765220124">
                      <w:marLeft w:val="0"/>
                      <w:marRight w:val="0"/>
                      <w:marTop w:val="0"/>
                      <w:marBottom w:val="0"/>
                      <w:divBdr>
                        <w:top w:val="none" w:sz="0" w:space="0" w:color="auto"/>
                        <w:left w:val="none" w:sz="0" w:space="0" w:color="auto"/>
                        <w:bottom w:val="none" w:sz="0" w:space="0" w:color="auto"/>
                        <w:right w:val="none" w:sz="0" w:space="0" w:color="auto"/>
                      </w:divBdr>
                      <w:divsChild>
                        <w:div w:id="1618609335">
                          <w:marLeft w:val="0"/>
                          <w:marRight w:val="0"/>
                          <w:marTop w:val="0"/>
                          <w:marBottom w:val="0"/>
                          <w:divBdr>
                            <w:top w:val="none" w:sz="0" w:space="0" w:color="auto"/>
                            <w:left w:val="none" w:sz="0" w:space="0" w:color="auto"/>
                            <w:bottom w:val="none" w:sz="0" w:space="0" w:color="auto"/>
                            <w:right w:val="none" w:sz="0" w:space="0" w:color="auto"/>
                          </w:divBdr>
                          <w:divsChild>
                            <w:div w:id="1018584937">
                              <w:marLeft w:val="0"/>
                              <w:marRight w:val="0"/>
                              <w:marTop w:val="0"/>
                              <w:marBottom w:val="0"/>
                              <w:divBdr>
                                <w:top w:val="none" w:sz="0" w:space="0" w:color="auto"/>
                                <w:left w:val="none" w:sz="0" w:space="0" w:color="auto"/>
                                <w:bottom w:val="none" w:sz="0" w:space="0" w:color="auto"/>
                                <w:right w:val="none" w:sz="0" w:space="0" w:color="auto"/>
                              </w:divBdr>
                              <w:divsChild>
                                <w:div w:id="116628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3107648">
      <w:bodyDiv w:val="1"/>
      <w:marLeft w:val="0"/>
      <w:marRight w:val="0"/>
      <w:marTop w:val="0"/>
      <w:marBottom w:val="0"/>
      <w:divBdr>
        <w:top w:val="none" w:sz="0" w:space="0" w:color="auto"/>
        <w:left w:val="none" w:sz="0" w:space="0" w:color="auto"/>
        <w:bottom w:val="none" w:sz="0" w:space="0" w:color="auto"/>
        <w:right w:val="none" w:sz="0" w:space="0" w:color="auto"/>
      </w:divBdr>
      <w:divsChild>
        <w:div w:id="1773502394">
          <w:marLeft w:val="0"/>
          <w:marRight w:val="0"/>
          <w:marTop w:val="0"/>
          <w:marBottom w:val="0"/>
          <w:divBdr>
            <w:top w:val="none" w:sz="0" w:space="0" w:color="auto"/>
            <w:left w:val="none" w:sz="0" w:space="0" w:color="auto"/>
            <w:bottom w:val="none" w:sz="0" w:space="0" w:color="auto"/>
            <w:right w:val="none" w:sz="0" w:space="0" w:color="auto"/>
          </w:divBdr>
          <w:divsChild>
            <w:div w:id="1086734059">
              <w:marLeft w:val="0"/>
              <w:marRight w:val="0"/>
              <w:marTop w:val="0"/>
              <w:marBottom w:val="0"/>
              <w:divBdr>
                <w:top w:val="none" w:sz="0" w:space="0" w:color="auto"/>
                <w:left w:val="none" w:sz="0" w:space="0" w:color="auto"/>
                <w:bottom w:val="none" w:sz="0" w:space="0" w:color="auto"/>
                <w:right w:val="none" w:sz="0" w:space="0" w:color="auto"/>
              </w:divBdr>
              <w:divsChild>
                <w:div w:id="107836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058987">
      <w:bodyDiv w:val="1"/>
      <w:marLeft w:val="0"/>
      <w:marRight w:val="0"/>
      <w:marTop w:val="0"/>
      <w:marBottom w:val="0"/>
      <w:divBdr>
        <w:top w:val="none" w:sz="0" w:space="0" w:color="auto"/>
        <w:left w:val="none" w:sz="0" w:space="0" w:color="auto"/>
        <w:bottom w:val="none" w:sz="0" w:space="0" w:color="auto"/>
        <w:right w:val="none" w:sz="0" w:space="0" w:color="auto"/>
      </w:divBdr>
      <w:divsChild>
        <w:div w:id="1355233282">
          <w:marLeft w:val="0"/>
          <w:marRight w:val="0"/>
          <w:marTop w:val="0"/>
          <w:marBottom w:val="0"/>
          <w:divBdr>
            <w:top w:val="none" w:sz="0" w:space="0" w:color="auto"/>
            <w:left w:val="none" w:sz="0" w:space="0" w:color="auto"/>
            <w:bottom w:val="none" w:sz="0" w:space="0" w:color="auto"/>
            <w:right w:val="none" w:sz="0" w:space="0" w:color="auto"/>
          </w:divBdr>
          <w:divsChild>
            <w:div w:id="1946113482">
              <w:marLeft w:val="0"/>
              <w:marRight w:val="0"/>
              <w:marTop w:val="0"/>
              <w:marBottom w:val="0"/>
              <w:divBdr>
                <w:top w:val="none" w:sz="0" w:space="0" w:color="auto"/>
                <w:left w:val="none" w:sz="0" w:space="0" w:color="auto"/>
                <w:bottom w:val="none" w:sz="0" w:space="0" w:color="auto"/>
                <w:right w:val="none" w:sz="0" w:space="0" w:color="auto"/>
              </w:divBdr>
              <w:divsChild>
                <w:div w:id="1961690826">
                  <w:marLeft w:val="0"/>
                  <w:marRight w:val="0"/>
                  <w:marTop w:val="0"/>
                  <w:marBottom w:val="0"/>
                  <w:divBdr>
                    <w:top w:val="none" w:sz="0" w:space="0" w:color="auto"/>
                    <w:left w:val="none" w:sz="0" w:space="0" w:color="auto"/>
                    <w:bottom w:val="none" w:sz="0" w:space="0" w:color="auto"/>
                    <w:right w:val="none" w:sz="0" w:space="0" w:color="auto"/>
                  </w:divBdr>
                  <w:divsChild>
                    <w:div w:id="1496725844">
                      <w:marLeft w:val="0"/>
                      <w:marRight w:val="0"/>
                      <w:marTop w:val="0"/>
                      <w:marBottom w:val="0"/>
                      <w:divBdr>
                        <w:top w:val="none" w:sz="0" w:space="0" w:color="auto"/>
                        <w:left w:val="none" w:sz="0" w:space="0" w:color="auto"/>
                        <w:bottom w:val="none" w:sz="0" w:space="0" w:color="auto"/>
                        <w:right w:val="none" w:sz="0" w:space="0" w:color="auto"/>
                      </w:divBdr>
                      <w:divsChild>
                        <w:div w:id="1454444998">
                          <w:marLeft w:val="0"/>
                          <w:marRight w:val="0"/>
                          <w:marTop w:val="0"/>
                          <w:marBottom w:val="0"/>
                          <w:divBdr>
                            <w:top w:val="none" w:sz="0" w:space="0" w:color="auto"/>
                            <w:left w:val="none" w:sz="0" w:space="0" w:color="auto"/>
                            <w:bottom w:val="none" w:sz="0" w:space="0" w:color="auto"/>
                            <w:right w:val="none" w:sz="0" w:space="0" w:color="auto"/>
                          </w:divBdr>
                          <w:divsChild>
                            <w:div w:id="1439639734">
                              <w:marLeft w:val="0"/>
                              <w:marRight w:val="0"/>
                              <w:marTop w:val="0"/>
                              <w:marBottom w:val="0"/>
                              <w:divBdr>
                                <w:top w:val="none" w:sz="0" w:space="0" w:color="auto"/>
                                <w:left w:val="none" w:sz="0" w:space="0" w:color="auto"/>
                                <w:bottom w:val="none" w:sz="0" w:space="0" w:color="auto"/>
                                <w:right w:val="none" w:sz="0" w:space="0" w:color="auto"/>
                              </w:divBdr>
                              <w:divsChild>
                                <w:div w:id="16644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2681537">
      <w:bodyDiv w:val="1"/>
      <w:marLeft w:val="0"/>
      <w:marRight w:val="0"/>
      <w:marTop w:val="0"/>
      <w:marBottom w:val="0"/>
      <w:divBdr>
        <w:top w:val="none" w:sz="0" w:space="0" w:color="auto"/>
        <w:left w:val="none" w:sz="0" w:space="0" w:color="auto"/>
        <w:bottom w:val="none" w:sz="0" w:space="0" w:color="auto"/>
        <w:right w:val="none" w:sz="0" w:space="0" w:color="auto"/>
      </w:divBdr>
      <w:divsChild>
        <w:div w:id="1868987309">
          <w:marLeft w:val="0"/>
          <w:marRight w:val="0"/>
          <w:marTop w:val="0"/>
          <w:marBottom w:val="0"/>
          <w:divBdr>
            <w:top w:val="none" w:sz="0" w:space="0" w:color="auto"/>
            <w:left w:val="none" w:sz="0" w:space="0" w:color="auto"/>
            <w:bottom w:val="none" w:sz="0" w:space="0" w:color="auto"/>
            <w:right w:val="none" w:sz="0" w:space="0" w:color="auto"/>
          </w:divBdr>
          <w:divsChild>
            <w:div w:id="1176655707">
              <w:marLeft w:val="0"/>
              <w:marRight w:val="0"/>
              <w:marTop w:val="0"/>
              <w:marBottom w:val="0"/>
              <w:divBdr>
                <w:top w:val="none" w:sz="0" w:space="0" w:color="auto"/>
                <w:left w:val="none" w:sz="0" w:space="0" w:color="auto"/>
                <w:bottom w:val="none" w:sz="0" w:space="0" w:color="auto"/>
                <w:right w:val="none" w:sz="0" w:space="0" w:color="auto"/>
              </w:divBdr>
              <w:divsChild>
                <w:div w:id="1865094954">
                  <w:marLeft w:val="0"/>
                  <w:marRight w:val="0"/>
                  <w:marTop w:val="0"/>
                  <w:marBottom w:val="0"/>
                  <w:divBdr>
                    <w:top w:val="none" w:sz="0" w:space="0" w:color="auto"/>
                    <w:left w:val="none" w:sz="0" w:space="0" w:color="auto"/>
                    <w:bottom w:val="none" w:sz="0" w:space="0" w:color="auto"/>
                    <w:right w:val="none" w:sz="0" w:space="0" w:color="auto"/>
                  </w:divBdr>
                  <w:divsChild>
                    <w:div w:id="438836132">
                      <w:marLeft w:val="0"/>
                      <w:marRight w:val="0"/>
                      <w:marTop w:val="0"/>
                      <w:marBottom w:val="0"/>
                      <w:divBdr>
                        <w:top w:val="none" w:sz="0" w:space="0" w:color="auto"/>
                        <w:left w:val="none" w:sz="0" w:space="0" w:color="auto"/>
                        <w:bottom w:val="none" w:sz="0" w:space="0" w:color="auto"/>
                        <w:right w:val="none" w:sz="0" w:space="0" w:color="auto"/>
                      </w:divBdr>
                      <w:divsChild>
                        <w:div w:id="544946120">
                          <w:marLeft w:val="0"/>
                          <w:marRight w:val="0"/>
                          <w:marTop w:val="0"/>
                          <w:marBottom w:val="0"/>
                          <w:divBdr>
                            <w:top w:val="none" w:sz="0" w:space="0" w:color="auto"/>
                            <w:left w:val="none" w:sz="0" w:space="0" w:color="auto"/>
                            <w:bottom w:val="none" w:sz="0" w:space="0" w:color="auto"/>
                            <w:right w:val="none" w:sz="0" w:space="0" w:color="auto"/>
                          </w:divBdr>
                          <w:divsChild>
                            <w:div w:id="1513449647">
                              <w:marLeft w:val="0"/>
                              <w:marRight w:val="0"/>
                              <w:marTop w:val="0"/>
                              <w:marBottom w:val="0"/>
                              <w:divBdr>
                                <w:top w:val="none" w:sz="0" w:space="0" w:color="auto"/>
                                <w:left w:val="none" w:sz="0" w:space="0" w:color="auto"/>
                                <w:bottom w:val="none" w:sz="0" w:space="0" w:color="auto"/>
                                <w:right w:val="none" w:sz="0" w:space="0" w:color="auto"/>
                              </w:divBdr>
                              <w:divsChild>
                                <w:div w:id="69639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5944422">
      <w:bodyDiv w:val="1"/>
      <w:marLeft w:val="0"/>
      <w:marRight w:val="0"/>
      <w:marTop w:val="0"/>
      <w:marBottom w:val="0"/>
      <w:divBdr>
        <w:top w:val="none" w:sz="0" w:space="0" w:color="auto"/>
        <w:left w:val="none" w:sz="0" w:space="0" w:color="auto"/>
        <w:bottom w:val="none" w:sz="0" w:space="0" w:color="auto"/>
        <w:right w:val="none" w:sz="0" w:space="0" w:color="auto"/>
      </w:divBdr>
      <w:divsChild>
        <w:div w:id="1089815242">
          <w:marLeft w:val="0"/>
          <w:marRight w:val="0"/>
          <w:marTop w:val="0"/>
          <w:marBottom w:val="0"/>
          <w:divBdr>
            <w:top w:val="none" w:sz="0" w:space="0" w:color="auto"/>
            <w:left w:val="none" w:sz="0" w:space="0" w:color="auto"/>
            <w:bottom w:val="none" w:sz="0" w:space="0" w:color="auto"/>
            <w:right w:val="none" w:sz="0" w:space="0" w:color="auto"/>
          </w:divBdr>
          <w:divsChild>
            <w:div w:id="1699961530">
              <w:marLeft w:val="0"/>
              <w:marRight w:val="0"/>
              <w:marTop w:val="0"/>
              <w:marBottom w:val="0"/>
              <w:divBdr>
                <w:top w:val="none" w:sz="0" w:space="0" w:color="auto"/>
                <w:left w:val="none" w:sz="0" w:space="0" w:color="auto"/>
                <w:bottom w:val="none" w:sz="0" w:space="0" w:color="auto"/>
                <w:right w:val="none" w:sz="0" w:space="0" w:color="auto"/>
              </w:divBdr>
              <w:divsChild>
                <w:div w:id="1013730522">
                  <w:marLeft w:val="0"/>
                  <w:marRight w:val="0"/>
                  <w:marTop w:val="0"/>
                  <w:marBottom w:val="0"/>
                  <w:divBdr>
                    <w:top w:val="none" w:sz="0" w:space="0" w:color="auto"/>
                    <w:left w:val="none" w:sz="0" w:space="0" w:color="auto"/>
                    <w:bottom w:val="none" w:sz="0" w:space="0" w:color="auto"/>
                    <w:right w:val="none" w:sz="0" w:space="0" w:color="auto"/>
                  </w:divBdr>
                  <w:divsChild>
                    <w:div w:id="369963894">
                      <w:marLeft w:val="0"/>
                      <w:marRight w:val="0"/>
                      <w:marTop w:val="0"/>
                      <w:marBottom w:val="0"/>
                      <w:divBdr>
                        <w:top w:val="none" w:sz="0" w:space="0" w:color="auto"/>
                        <w:left w:val="none" w:sz="0" w:space="0" w:color="auto"/>
                        <w:bottom w:val="none" w:sz="0" w:space="0" w:color="auto"/>
                        <w:right w:val="none" w:sz="0" w:space="0" w:color="auto"/>
                      </w:divBdr>
                      <w:divsChild>
                        <w:div w:id="261912535">
                          <w:marLeft w:val="0"/>
                          <w:marRight w:val="0"/>
                          <w:marTop w:val="0"/>
                          <w:marBottom w:val="0"/>
                          <w:divBdr>
                            <w:top w:val="none" w:sz="0" w:space="0" w:color="auto"/>
                            <w:left w:val="none" w:sz="0" w:space="0" w:color="auto"/>
                            <w:bottom w:val="none" w:sz="0" w:space="0" w:color="auto"/>
                            <w:right w:val="none" w:sz="0" w:space="0" w:color="auto"/>
                          </w:divBdr>
                          <w:divsChild>
                            <w:div w:id="1548181828">
                              <w:marLeft w:val="0"/>
                              <w:marRight w:val="0"/>
                              <w:marTop w:val="0"/>
                              <w:marBottom w:val="0"/>
                              <w:divBdr>
                                <w:top w:val="none" w:sz="0" w:space="0" w:color="auto"/>
                                <w:left w:val="none" w:sz="0" w:space="0" w:color="auto"/>
                                <w:bottom w:val="none" w:sz="0" w:space="0" w:color="auto"/>
                                <w:right w:val="none" w:sz="0" w:space="0" w:color="auto"/>
                              </w:divBdr>
                              <w:divsChild>
                                <w:div w:id="867259740">
                                  <w:marLeft w:val="0"/>
                                  <w:marRight w:val="0"/>
                                  <w:marTop w:val="0"/>
                                  <w:marBottom w:val="0"/>
                                  <w:divBdr>
                                    <w:top w:val="none" w:sz="0" w:space="0" w:color="auto"/>
                                    <w:left w:val="none" w:sz="0" w:space="0" w:color="auto"/>
                                    <w:bottom w:val="none" w:sz="0" w:space="0" w:color="auto"/>
                                    <w:right w:val="none" w:sz="0" w:space="0" w:color="auto"/>
                                  </w:divBdr>
                                  <w:divsChild>
                                    <w:div w:id="1741292495">
                                      <w:marLeft w:val="0"/>
                                      <w:marRight w:val="0"/>
                                      <w:marTop w:val="0"/>
                                      <w:marBottom w:val="0"/>
                                      <w:divBdr>
                                        <w:top w:val="none" w:sz="0" w:space="0" w:color="auto"/>
                                        <w:left w:val="none" w:sz="0" w:space="0" w:color="auto"/>
                                        <w:bottom w:val="none" w:sz="0" w:space="0" w:color="auto"/>
                                        <w:right w:val="none" w:sz="0" w:space="0" w:color="auto"/>
                                      </w:divBdr>
                                      <w:divsChild>
                                        <w:div w:id="92595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353274">
      <w:bodyDiv w:val="1"/>
      <w:marLeft w:val="0"/>
      <w:marRight w:val="0"/>
      <w:marTop w:val="0"/>
      <w:marBottom w:val="0"/>
      <w:divBdr>
        <w:top w:val="none" w:sz="0" w:space="0" w:color="auto"/>
        <w:left w:val="none" w:sz="0" w:space="0" w:color="auto"/>
        <w:bottom w:val="none" w:sz="0" w:space="0" w:color="auto"/>
        <w:right w:val="none" w:sz="0" w:space="0" w:color="auto"/>
      </w:divBdr>
      <w:divsChild>
        <w:div w:id="1937518171">
          <w:marLeft w:val="0"/>
          <w:marRight w:val="0"/>
          <w:marTop w:val="0"/>
          <w:marBottom w:val="0"/>
          <w:divBdr>
            <w:top w:val="none" w:sz="0" w:space="0" w:color="auto"/>
            <w:left w:val="none" w:sz="0" w:space="0" w:color="auto"/>
            <w:bottom w:val="none" w:sz="0" w:space="0" w:color="auto"/>
            <w:right w:val="none" w:sz="0" w:space="0" w:color="auto"/>
          </w:divBdr>
          <w:divsChild>
            <w:div w:id="207106915">
              <w:marLeft w:val="0"/>
              <w:marRight w:val="0"/>
              <w:marTop w:val="0"/>
              <w:marBottom w:val="0"/>
              <w:divBdr>
                <w:top w:val="none" w:sz="0" w:space="0" w:color="auto"/>
                <w:left w:val="none" w:sz="0" w:space="0" w:color="auto"/>
                <w:bottom w:val="none" w:sz="0" w:space="0" w:color="auto"/>
                <w:right w:val="none" w:sz="0" w:space="0" w:color="auto"/>
              </w:divBdr>
              <w:divsChild>
                <w:div w:id="50154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416944">
      <w:bodyDiv w:val="1"/>
      <w:marLeft w:val="0"/>
      <w:marRight w:val="0"/>
      <w:marTop w:val="0"/>
      <w:marBottom w:val="0"/>
      <w:divBdr>
        <w:top w:val="none" w:sz="0" w:space="0" w:color="auto"/>
        <w:left w:val="none" w:sz="0" w:space="0" w:color="auto"/>
        <w:bottom w:val="none" w:sz="0" w:space="0" w:color="auto"/>
        <w:right w:val="none" w:sz="0" w:space="0" w:color="auto"/>
      </w:divBdr>
      <w:divsChild>
        <w:div w:id="730620294">
          <w:marLeft w:val="0"/>
          <w:marRight w:val="0"/>
          <w:marTop w:val="0"/>
          <w:marBottom w:val="0"/>
          <w:divBdr>
            <w:top w:val="none" w:sz="0" w:space="0" w:color="auto"/>
            <w:left w:val="none" w:sz="0" w:space="0" w:color="auto"/>
            <w:bottom w:val="none" w:sz="0" w:space="0" w:color="auto"/>
            <w:right w:val="none" w:sz="0" w:space="0" w:color="auto"/>
          </w:divBdr>
          <w:divsChild>
            <w:div w:id="145055015">
              <w:marLeft w:val="0"/>
              <w:marRight w:val="0"/>
              <w:marTop w:val="0"/>
              <w:marBottom w:val="0"/>
              <w:divBdr>
                <w:top w:val="none" w:sz="0" w:space="0" w:color="auto"/>
                <w:left w:val="none" w:sz="0" w:space="0" w:color="auto"/>
                <w:bottom w:val="none" w:sz="0" w:space="0" w:color="auto"/>
                <w:right w:val="none" w:sz="0" w:space="0" w:color="auto"/>
              </w:divBdr>
              <w:divsChild>
                <w:div w:id="730152801">
                  <w:marLeft w:val="0"/>
                  <w:marRight w:val="0"/>
                  <w:marTop w:val="0"/>
                  <w:marBottom w:val="0"/>
                  <w:divBdr>
                    <w:top w:val="none" w:sz="0" w:space="0" w:color="auto"/>
                    <w:left w:val="none" w:sz="0" w:space="0" w:color="auto"/>
                    <w:bottom w:val="none" w:sz="0" w:space="0" w:color="auto"/>
                    <w:right w:val="none" w:sz="0" w:space="0" w:color="auto"/>
                  </w:divBdr>
                  <w:divsChild>
                    <w:div w:id="490754168">
                      <w:marLeft w:val="0"/>
                      <w:marRight w:val="0"/>
                      <w:marTop w:val="0"/>
                      <w:marBottom w:val="0"/>
                      <w:divBdr>
                        <w:top w:val="none" w:sz="0" w:space="0" w:color="auto"/>
                        <w:left w:val="none" w:sz="0" w:space="0" w:color="auto"/>
                        <w:bottom w:val="none" w:sz="0" w:space="0" w:color="auto"/>
                        <w:right w:val="none" w:sz="0" w:space="0" w:color="auto"/>
                      </w:divBdr>
                      <w:divsChild>
                        <w:div w:id="1597708934">
                          <w:marLeft w:val="0"/>
                          <w:marRight w:val="0"/>
                          <w:marTop w:val="0"/>
                          <w:marBottom w:val="0"/>
                          <w:divBdr>
                            <w:top w:val="none" w:sz="0" w:space="0" w:color="auto"/>
                            <w:left w:val="none" w:sz="0" w:space="0" w:color="auto"/>
                            <w:bottom w:val="none" w:sz="0" w:space="0" w:color="auto"/>
                            <w:right w:val="none" w:sz="0" w:space="0" w:color="auto"/>
                          </w:divBdr>
                          <w:divsChild>
                            <w:div w:id="1881623203">
                              <w:marLeft w:val="0"/>
                              <w:marRight w:val="0"/>
                              <w:marTop w:val="0"/>
                              <w:marBottom w:val="0"/>
                              <w:divBdr>
                                <w:top w:val="none" w:sz="0" w:space="0" w:color="auto"/>
                                <w:left w:val="none" w:sz="0" w:space="0" w:color="auto"/>
                                <w:bottom w:val="none" w:sz="0" w:space="0" w:color="auto"/>
                                <w:right w:val="none" w:sz="0" w:space="0" w:color="auto"/>
                              </w:divBdr>
                              <w:divsChild>
                                <w:div w:id="211878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914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14/dinamica-grupos/dinamica-grupos.shtml" TargetMode="External"/><Relationship Id="rId13" Type="http://schemas.openxmlformats.org/officeDocument/2006/relationships/hyperlink" Target="http://www.monografias.com/Fisica/index.shtml" TargetMode="External"/><Relationship Id="rId18" Type="http://schemas.openxmlformats.org/officeDocument/2006/relationships/hyperlink" Target="http://www.monografias.com/trabajos6/napro/napro.shtml" TargetMode="External"/><Relationship Id="rId26" Type="http://schemas.openxmlformats.org/officeDocument/2006/relationships/hyperlink" Target="http://books.google.com.mx/books?id=ge9CM7ADt88C&amp;printsec=frontcover&amp;dq=que+es+psicologia+educativa&amp;hl=es&amp;ei=6XGWTpKkEYKgsgLr4JG_BA&amp;sa=X&amp;oi=book_result&amp;ct=result&amp;resnum=3&amp;ved=0CDkQ6AEwAg" TargetMode="External"/><Relationship Id="rId3" Type="http://schemas.microsoft.com/office/2007/relationships/stylesWithEffects" Target="stylesWithEffects.xml"/><Relationship Id="rId21" Type="http://schemas.openxmlformats.org/officeDocument/2006/relationships/hyperlink" Target="http://www.monografias.com/trabajos4/refrec/refrec.shtml" TargetMode="External"/><Relationship Id="rId7" Type="http://schemas.openxmlformats.org/officeDocument/2006/relationships/hyperlink" Target="http://www.monografias.com/trabajos36/naturaleza/naturaleza.shtml" TargetMode="External"/><Relationship Id="rId12" Type="http://schemas.openxmlformats.org/officeDocument/2006/relationships/hyperlink" Target="http://www.monografias.com/Salud/index.shtml" TargetMode="External"/><Relationship Id="rId17" Type="http://schemas.openxmlformats.org/officeDocument/2006/relationships/hyperlink" Target="http://www.monografias.com/trabajos6/juti/juti.shtml" TargetMode="External"/><Relationship Id="rId25" Type="http://schemas.openxmlformats.org/officeDocument/2006/relationships/hyperlink" Target="http://www.monografias.com/trabajos4/leyes/leyes.shtml" TargetMode="External"/><Relationship Id="rId2" Type="http://schemas.openxmlformats.org/officeDocument/2006/relationships/styles" Target="styles.xml"/><Relationship Id="rId16" Type="http://schemas.openxmlformats.org/officeDocument/2006/relationships/hyperlink" Target="http://www.monografias.com/trabajos12/desorgan/desorgan.shtml" TargetMode="External"/><Relationship Id="rId20" Type="http://schemas.openxmlformats.org/officeDocument/2006/relationships/hyperlink" Target="http://www.monografias.com/trabajos34/planificacion/planificacion.s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http://www.monografias.com/trabajos/seguinfo/seguinfo.shtml" TargetMode="External"/><Relationship Id="rId24" Type="http://schemas.openxmlformats.org/officeDocument/2006/relationships/hyperlink" Target="http://www.monografias.com/trabajos13/indicrea/indicrea.shtml" TargetMode="External"/><Relationship Id="rId5" Type="http://schemas.openxmlformats.org/officeDocument/2006/relationships/webSettings" Target="webSettings.xml"/><Relationship Id="rId15" Type="http://schemas.openxmlformats.org/officeDocument/2006/relationships/hyperlink" Target="http://www.monografias.com/trabajos/epistemologia2/epistemologia2.shtml" TargetMode="External"/><Relationship Id="rId23" Type="http://schemas.openxmlformats.org/officeDocument/2006/relationships/hyperlink" Target="http://www.monografias.com/trabajos14/nuevmicro/nuevmicro.shtml" TargetMode="External"/><Relationship Id="rId28" Type="http://schemas.openxmlformats.org/officeDocument/2006/relationships/fontTable" Target="fontTable.xml"/><Relationship Id="rId10" Type="http://schemas.openxmlformats.org/officeDocument/2006/relationships/hyperlink" Target="http://www.monografias.com/trabajos/clima/clima.shtml" TargetMode="External"/><Relationship Id="rId19" Type="http://schemas.openxmlformats.org/officeDocument/2006/relationships/hyperlink" Target="http://www.monografias.com/Salud/Deportes/" TargetMode="External"/><Relationship Id="rId4" Type="http://schemas.openxmlformats.org/officeDocument/2006/relationships/settings" Target="settings.xml"/><Relationship Id="rId9" Type="http://schemas.openxmlformats.org/officeDocument/2006/relationships/hyperlink" Target="http://www.monografias.com/trabajos910/comunidades-de-hombres/comunidades-de-hombres.shtml" TargetMode="External"/><Relationship Id="rId14" Type="http://schemas.openxmlformats.org/officeDocument/2006/relationships/hyperlink" Target="http://www.monografias.com/trabajos12/pmbok/pmbok.shtml" TargetMode="External"/><Relationship Id="rId22" Type="http://schemas.openxmlformats.org/officeDocument/2006/relationships/hyperlink" Target="http://www.monografias.com/trabajos901/interaccion-comunicacion-exploracion-teorica-conceptual/interaccion-comunicacion-exploracion-teorica-conceptual.shtml" TargetMode="External"/><Relationship Id="rId27" Type="http://schemas.openxmlformats.org/officeDocument/2006/relationships/hyperlink" Target="http://www.monografias.com/trabajos16/campamentos-educativos/campamentos-educativos.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12</Pages>
  <Words>3554</Words>
  <Characters>19551</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dc:creator>
  <cp:lastModifiedBy>Ana Maritza Vega Jauregui</cp:lastModifiedBy>
  <cp:revision>6</cp:revision>
  <dcterms:created xsi:type="dcterms:W3CDTF">2011-10-13T20:27:00Z</dcterms:created>
  <dcterms:modified xsi:type="dcterms:W3CDTF">2011-10-24T23:57:00Z</dcterms:modified>
</cp:coreProperties>
</file>